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9F8" w14:textId="77777777" w:rsidR="00C04553"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2FE26326"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E748CF">
              <w:rPr>
                <w:szCs w:val="24"/>
                <w:lang w:val="en-US" w:eastAsia="zh-CN"/>
              </w:rPr>
              <w:t>5</w:t>
            </w:r>
            <w:r w:rsidR="00B10D1F">
              <w:rPr>
                <w:szCs w:val="24"/>
                <w:lang w:val="en-US" w:eastAsia="zh-CN"/>
              </w:rPr>
              <w:t>-</w:t>
            </w:r>
            <w:r w:rsidR="00DE5E91">
              <w:rPr>
                <w:szCs w:val="24"/>
                <w:lang w:val="en-US" w:eastAsia="zh-CN"/>
              </w:rPr>
              <w:t>04</w:t>
            </w:r>
          </w:p>
        </w:tc>
      </w:tr>
      <w:tr w:rsidR="00C04553" w14:paraId="5B92E774" w14:textId="77777777" w:rsidTr="003E0F39">
        <w:trPr>
          <w:trHeight w:val="849"/>
          <w:jc w:val="center"/>
        </w:trPr>
        <w:tc>
          <w:tcPr>
            <w:tcW w:w="4837" w:type="dxa"/>
            <w:tcBorders>
              <w:top w:val="single" w:sz="6" w:space="0" w:color="auto"/>
              <w:left w:val="double" w:sz="6" w:space="0" w:color="auto"/>
              <w:bottom w:val="single" w:sz="6" w:space="0" w:color="auto"/>
              <w:right w:val="single" w:sz="6" w:space="0" w:color="auto"/>
            </w:tcBorders>
          </w:tcPr>
          <w:p w14:paraId="1C0D7BF3" w14:textId="09BBCB5C" w:rsidR="00CE0E43" w:rsidRDefault="00CE0E43" w:rsidP="003E0F39">
            <w:pPr>
              <w:widowControl w:val="0"/>
              <w:overflowPunct/>
              <w:autoSpaceDE/>
              <w:autoSpaceDN/>
              <w:adjustRightInd/>
              <w:spacing w:before="0"/>
              <w:rPr>
                <w:b/>
                <w:szCs w:val="24"/>
                <w:lang w:val="en-CA" w:eastAsia="zh-CN"/>
              </w:rPr>
            </w:pPr>
            <w:r w:rsidRPr="003E0F39">
              <w:rPr>
                <w:rFonts w:eastAsia="CG Times"/>
                <w:b/>
                <w:szCs w:val="24"/>
                <w:lang w:val="en"/>
              </w:rPr>
              <w:t>Reference</w:t>
            </w:r>
            <w:r w:rsidR="00C04553">
              <w:rPr>
                <w:b/>
                <w:szCs w:val="24"/>
                <w:lang w:val="en-CA" w:eastAsia="zh-CN"/>
              </w:rPr>
              <w:t>:</w:t>
            </w:r>
            <w:r w:rsidR="00D100EE">
              <w:rPr>
                <w:b/>
                <w:szCs w:val="24"/>
                <w:lang w:val="en-CA" w:eastAsia="zh-CN"/>
              </w:rPr>
              <w:t xml:space="preserve"> </w:t>
            </w:r>
          </w:p>
          <w:p w14:paraId="3C9F90B9" w14:textId="3958BC39" w:rsidR="00C04553" w:rsidRPr="00137654" w:rsidRDefault="00A53427" w:rsidP="003E0F39">
            <w:pPr>
              <w:widowControl w:val="0"/>
              <w:overflowPunct/>
              <w:autoSpaceDE/>
              <w:autoSpaceDN/>
              <w:adjustRightInd/>
              <w:spacing w:before="0"/>
              <w:rPr>
                <w:bCs/>
                <w:szCs w:val="24"/>
                <w:lang w:val="en-CA" w:eastAsia="zh-CN"/>
              </w:rPr>
            </w:pPr>
            <w:r w:rsidRPr="003E0F39">
              <w:rPr>
                <w:rFonts w:eastAsia="CG Times"/>
                <w:szCs w:val="24"/>
                <w:lang w:val="en"/>
              </w:rPr>
              <w:t>Document</w:t>
            </w:r>
            <w:r w:rsidRPr="00714DA3">
              <w:rPr>
                <w:szCs w:val="24"/>
                <w:lang w:val="en-CA" w:eastAsia="zh-CN"/>
              </w:rPr>
              <w:t xml:space="preserve"> </w:t>
            </w:r>
            <w:r w:rsidR="00115C37" w:rsidRPr="00714DA3">
              <w:rPr>
                <w:szCs w:val="24"/>
                <w:lang w:val="en-CA" w:eastAsia="zh-CN"/>
              </w:rPr>
              <w:t>5B/</w:t>
            </w:r>
            <w:r w:rsidR="00115C37">
              <w:rPr>
                <w:szCs w:val="24"/>
                <w:lang w:val="en-CA" w:eastAsia="zh-CN"/>
              </w:rPr>
              <w:t xml:space="preserve">315 </w:t>
            </w:r>
            <w:r w:rsidR="00115C37" w:rsidRPr="00714DA3">
              <w:rPr>
                <w:szCs w:val="24"/>
                <w:lang w:val="en-CA" w:eastAsia="zh-CN"/>
              </w:rPr>
              <w:t xml:space="preserve">Annex </w:t>
            </w:r>
            <w:r w:rsidR="00115C37">
              <w:rPr>
                <w:szCs w:val="24"/>
                <w:lang w:val="en-CA" w:eastAsia="zh-CN"/>
              </w:rPr>
              <w:t>4.4</w:t>
            </w:r>
            <w:r w:rsidR="00115C37" w:rsidRPr="00714DA3">
              <w:rPr>
                <w:szCs w:val="24"/>
                <w:lang w:val="en-CA" w:eastAsia="zh-CN"/>
              </w:rPr>
              <w:t xml:space="preserve"> </w:t>
            </w:r>
          </w:p>
        </w:tc>
        <w:tc>
          <w:tcPr>
            <w:tcW w:w="4541" w:type="dxa"/>
            <w:tcBorders>
              <w:top w:val="single" w:sz="6" w:space="0" w:color="auto"/>
              <w:left w:val="single" w:sz="6" w:space="0" w:color="auto"/>
              <w:bottom w:val="single" w:sz="6" w:space="0" w:color="auto"/>
              <w:right w:val="double" w:sz="6" w:space="0" w:color="auto"/>
            </w:tcBorders>
          </w:tcPr>
          <w:p w14:paraId="507FE9CA" w14:textId="3FA5125B"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A25B83">
              <w:rPr>
                <w:szCs w:val="24"/>
                <w:lang w:val="en-US" w:eastAsia="zh-CN"/>
              </w:rPr>
              <w:t>08</w:t>
            </w:r>
            <w:r w:rsidR="00631676">
              <w:rPr>
                <w:szCs w:val="24"/>
                <w:lang w:val="en-US" w:eastAsia="zh-CN"/>
              </w:rPr>
              <w:t xml:space="preserve"> </w:t>
            </w:r>
            <w:r w:rsidR="00A25B83">
              <w:rPr>
                <w:szCs w:val="24"/>
                <w:lang w:val="en-US" w:eastAsia="zh-CN"/>
              </w:rPr>
              <w:t>September</w:t>
            </w:r>
            <w:r w:rsidR="00990270" w:rsidRPr="00631676">
              <w:rPr>
                <w:szCs w:val="24"/>
                <w:lang w:val="en-US" w:eastAsia="zh-CN"/>
              </w:rPr>
              <w:t xml:space="preserve"> </w:t>
            </w:r>
            <w:r w:rsidRPr="00631676">
              <w:rPr>
                <w:szCs w:val="24"/>
                <w:lang w:val="en-US" w:eastAsia="zh-CN"/>
              </w:rPr>
              <w:t>202</w:t>
            </w:r>
            <w:r w:rsidR="00E36805" w:rsidRPr="00631676">
              <w:rPr>
                <w:szCs w:val="24"/>
                <w:lang w:val="en-US" w:eastAsia="zh-CN"/>
              </w:rPr>
              <w:t>5</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3E0F39">
        <w:trPr>
          <w:trHeight w:val="1155"/>
          <w:jc w:val="center"/>
        </w:trPr>
        <w:tc>
          <w:tcPr>
            <w:tcW w:w="9378" w:type="dxa"/>
            <w:gridSpan w:val="2"/>
            <w:tcBorders>
              <w:top w:val="single" w:sz="6" w:space="0" w:color="auto"/>
              <w:left w:val="double" w:sz="6" w:space="0" w:color="auto"/>
              <w:bottom w:val="single" w:sz="6" w:space="0" w:color="auto"/>
              <w:right w:val="double" w:sz="6" w:space="0" w:color="auto"/>
            </w:tcBorders>
          </w:tcPr>
          <w:p w14:paraId="20997CB2" w14:textId="081B47A0" w:rsidR="00C015E8" w:rsidRPr="00C015E8" w:rsidRDefault="00A53427" w:rsidP="003E0F39">
            <w:pPr>
              <w:widowControl w:val="0"/>
              <w:overflowPunct/>
              <w:autoSpaceDE/>
              <w:autoSpaceDN/>
              <w:adjustRightInd/>
              <w:spacing w:before="0"/>
              <w:rPr>
                <w:lang w:val="fr-FR" w:eastAsia="zh-CN"/>
              </w:rPr>
            </w:pPr>
            <w:r w:rsidRPr="003E0F39">
              <w:rPr>
                <w:rFonts w:eastAsia="CG Times"/>
                <w:b/>
                <w:szCs w:val="24"/>
                <w:lang w:val="en"/>
              </w:rPr>
              <w:t>Document</w:t>
            </w:r>
            <w:r>
              <w:rPr>
                <w:b/>
                <w:szCs w:val="24"/>
                <w:lang w:val="en-US" w:eastAsia="zh-CN"/>
              </w:rPr>
              <w:t xml:space="preserve"> Title: </w:t>
            </w:r>
            <w:r w:rsidR="003E0F39">
              <w:rPr>
                <w:bCs/>
                <w:szCs w:val="24"/>
                <w:lang w:val="en-US" w:eastAsia="zh-CN"/>
              </w:rPr>
              <w:t xml:space="preserve">Preliminary Draft Revision of Recommendation </w:t>
            </w:r>
            <w:r w:rsidRPr="00126EA6">
              <w:rPr>
                <w:bCs/>
                <w:szCs w:val="24"/>
                <w:lang w:val="en-US" w:eastAsia="zh-CN"/>
              </w:rPr>
              <w:t>ITU-R M.1371-5</w:t>
            </w:r>
            <w:r w:rsidR="003E0F39">
              <w:rPr>
                <w:bCs/>
                <w:szCs w:val="24"/>
                <w:lang w:val="en-US" w:eastAsia="zh-CN"/>
              </w:rPr>
              <w:t>,</w:t>
            </w:r>
            <w:r>
              <w:rPr>
                <w:bCs/>
                <w:szCs w:val="24"/>
                <w:lang w:val="en-US" w:eastAsia="zh-CN"/>
              </w:rPr>
              <w:t xml:space="preserve"> </w:t>
            </w:r>
            <w:r w:rsidRPr="00126EA6">
              <w:rPr>
                <w:bCs/>
                <w:szCs w:val="24"/>
                <w:lang w:val="en-US" w:eastAsia="zh-CN"/>
              </w:rPr>
              <w:t>Technical characteristics for an automatic identification system using time division multiple access in the VHF maritime mobile frequency band</w:t>
            </w:r>
          </w:p>
        </w:tc>
      </w:tr>
      <w:tr w:rsidR="00C04553"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6F9F39BA" w14:textId="77777777" w:rsidR="00AA231C" w:rsidRDefault="00AA231C">
            <w:pPr>
              <w:spacing w:before="0"/>
              <w:ind w:right="144"/>
              <w:rPr>
                <w:bCs/>
                <w:iCs/>
                <w:szCs w:val="24"/>
                <w:lang w:val="en-US" w:eastAsia="zh-CN"/>
              </w:rPr>
            </w:pPr>
          </w:p>
          <w:p w14:paraId="2E0BEF4A" w14:textId="32BDC48E" w:rsidR="006960F7" w:rsidRDefault="00996812">
            <w:pPr>
              <w:spacing w:before="0"/>
              <w:ind w:right="144"/>
              <w:rPr>
                <w:bCs/>
                <w:iCs/>
                <w:szCs w:val="24"/>
                <w:lang w:val="en-US" w:eastAsia="zh-CN"/>
              </w:rPr>
            </w:pPr>
            <w:r>
              <w:rPr>
                <w:bCs/>
                <w:iCs/>
                <w:szCs w:val="24"/>
                <w:lang w:val="en-US" w:eastAsia="zh-CN"/>
              </w:rPr>
              <w:t xml:space="preserve">Pamela Murray </w:t>
            </w:r>
          </w:p>
          <w:p w14:paraId="73BDBCD3" w14:textId="326028DA" w:rsidR="00996812" w:rsidRDefault="00996812">
            <w:pPr>
              <w:spacing w:before="0"/>
              <w:ind w:right="144"/>
              <w:rPr>
                <w:bCs/>
                <w:iCs/>
                <w:szCs w:val="24"/>
                <w:lang w:val="en-US" w:eastAsia="zh-CN"/>
              </w:rPr>
            </w:pPr>
            <w:r>
              <w:rPr>
                <w:bCs/>
                <w:iCs/>
                <w:szCs w:val="24"/>
                <w:lang w:val="en-US" w:eastAsia="zh-CN"/>
              </w:rPr>
              <w:t>USCG</w:t>
            </w:r>
          </w:p>
          <w:p w14:paraId="2ABC51CB" w14:textId="77777777" w:rsidR="00AA231C" w:rsidRDefault="00AA231C">
            <w:pPr>
              <w:spacing w:before="0"/>
              <w:ind w:right="144"/>
              <w:rPr>
                <w:bCs/>
                <w:iCs/>
                <w:szCs w:val="24"/>
                <w:lang w:val="en-US" w:eastAsia="zh-CN"/>
              </w:rPr>
            </w:pPr>
          </w:p>
          <w:p w14:paraId="52B2B294" w14:textId="64DDAE92" w:rsidR="006960F7" w:rsidRDefault="00C04553">
            <w:pPr>
              <w:spacing w:before="0"/>
              <w:ind w:right="144"/>
              <w:rPr>
                <w:bCs/>
                <w:iCs/>
                <w:szCs w:val="24"/>
                <w:lang w:val="en-US" w:eastAsia="zh-CN"/>
              </w:rPr>
            </w:pPr>
            <w:r>
              <w:rPr>
                <w:bCs/>
                <w:iCs/>
                <w:szCs w:val="24"/>
                <w:lang w:val="en-US" w:eastAsia="zh-CN"/>
              </w:rPr>
              <w:t>Jerry Ulcek</w:t>
            </w:r>
            <w:r w:rsidR="00996812">
              <w:rPr>
                <w:bCs/>
                <w:iCs/>
                <w:szCs w:val="24"/>
                <w:lang w:val="en-US" w:eastAsia="zh-CN"/>
              </w:rPr>
              <w:t xml:space="preserve"> </w:t>
            </w:r>
          </w:p>
          <w:p w14:paraId="6DDCDEA3" w14:textId="0873849A" w:rsidR="00C04553" w:rsidRDefault="00996812">
            <w:pPr>
              <w:spacing w:before="0"/>
              <w:ind w:right="144"/>
              <w:rPr>
                <w:bCs/>
                <w:iCs/>
                <w:szCs w:val="24"/>
                <w:lang w:val="en-US" w:eastAsia="zh-CN"/>
              </w:rPr>
            </w:pPr>
            <w:r>
              <w:rPr>
                <w:bCs/>
                <w:iCs/>
                <w:szCs w:val="24"/>
                <w:lang w:val="en-US" w:eastAsia="zh-CN"/>
              </w:rPr>
              <w:t>USCG</w:t>
            </w:r>
          </w:p>
          <w:p w14:paraId="68DC2C05" w14:textId="77777777" w:rsidR="00AA231C" w:rsidRDefault="00AA231C">
            <w:pPr>
              <w:spacing w:before="0"/>
              <w:ind w:right="144"/>
              <w:rPr>
                <w:bCs/>
                <w:iCs/>
                <w:szCs w:val="24"/>
                <w:lang w:val="en-US" w:eastAsia="zh-CN"/>
              </w:rPr>
            </w:pPr>
          </w:p>
          <w:p w14:paraId="647BE963" w14:textId="352A4790" w:rsidR="006960F7" w:rsidRDefault="00C04553">
            <w:pPr>
              <w:spacing w:before="0"/>
              <w:ind w:right="144"/>
              <w:rPr>
                <w:bCs/>
                <w:iCs/>
                <w:szCs w:val="24"/>
                <w:lang w:val="en-US" w:eastAsia="zh-CN"/>
              </w:rPr>
            </w:pPr>
            <w:r>
              <w:rPr>
                <w:bCs/>
                <w:iCs/>
                <w:szCs w:val="24"/>
                <w:lang w:val="en-US" w:eastAsia="zh-CN"/>
              </w:rPr>
              <w:t>Johnny Schultz</w:t>
            </w:r>
            <w:r w:rsidR="00996812">
              <w:rPr>
                <w:bCs/>
                <w:iCs/>
                <w:szCs w:val="24"/>
                <w:lang w:val="en-US" w:eastAsia="zh-CN"/>
              </w:rPr>
              <w:t xml:space="preserve"> </w:t>
            </w:r>
          </w:p>
          <w:p w14:paraId="63B8F74C" w14:textId="44F0C9D6" w:rsidR="00C04553" w:rsidRDefault="00C04553">
            <w:pPr>
              <w:spacing w:before="0"/>
              <w:ind w:right="144"/>
              <w:rPr>
                <w:bCs/>
                <w:iCs/>
                <w:szCs w:val="24"/>
                <w:lang w:val="en-US" w:eastAsia="zh-CN"/>
              </w:rPr>
            </w:pPr>
            <w:r>
              <w:rPr>
                <w:bCs/>
                <w:iCs/>
                <w:szCs w:val="24"/>
                <w:lang w:val="en-US" w:eastAsia="zh-CN"/>
              </w:rPr>
              <w:t>Sev1Tech, Inc.</w:t>
            </w:r>
          </w:p>
          <w:p w14:paraId="29F8F644" w14:textId="77777777" w:rsidR="00AA231C" w:rsidRDefault="00AA231C" w:rsidP="00D01530">
            <w:pPr>
              <w:spacing w:before="0"/>
              <w:ind w:right="144"/>
              <w:rPr>
                <w:bCs/>
                <w:iCs/>
                <w:szCs w:val="24"/>
                <w:lang w:val="en-US" w:eastAsia="zh-CN"/>
              </w:rPr>
            </w:pPr>
          </w:p>
          <w:p w14:paraId="601EF362" w14:textId="43A63526" w:rsidR="006960F7" w:rsidRDefault="00D01530" w:rsidP="00D01530">
            <w:pPr>
              <w:spacing w:before="0"/>
              <w:ind w:right="144"/>
              <w:rPr>
                <w:bCs/>
                <w:iCs/>
                <w:szCs w:val="24"/>
                <w:lang w:val="en-US" w:eastAsia="zh-CN"/>
              </w:rPr>
            </w:pPr>
            <w:r>
              <w:rPr>
                <w:bCs/>
                <w:iCs/>
                <w:szCs w:val="24"/>
                <w:lang w:val="en-US" w:eastAsia="zh-CN"/>
              </w:rPr>
              <w:t>Ross Norsworthy</w:t>
            </w:r>
            <w:r w:rsidR="00996812">
              <w:rPr>
                <w:bCs/>
                <w:iCs/>
                <w:szCs w:val="24"/>
                <w:lang w:val="en-US" w:eastAsia="zh-CN"/>
              </w:rPr>
              <w:t xml:space="preserve"> </w:t>
            </w:r>
          </w:p>
          <w:p w14:paraId="145400CC" w14:textId="2ABE430C"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467A2206" w14:textId="77777777" w:rsidR="00C04553" w:rsidRDefault="00C04553">
            <w:pPr>
              <w:overflowPunct/>
              <w:autoSpaceDE/>
              <w:adjustRightInd/>
              <w:spacing w:before="0"/>
              <w:rPr>
                <w:b/>
                <w:szCs w:val="24"/>
                <w:lang w:val="en-CA" w:eastAsia="zh-CN"/>
              </w:rPr>
            </w:pPr>
          </w:p>
          <w:p w14:paraId="41280DD5" w14:textId="77777777" w:rsidR="00AA231C" w:rsidRDefault="00AA231C">
            <w:pPr>
              <w:spacing w:before="0"/>
              <w:ind w:right="144"/>
              <w:rPr>
                <w:bCs/>
                <w:color w:val="000000"/>
                <w:szCs w:val="24"/>
                <w:lang w:val="fr-CH" w:eastAsia="zh-CN"/>
              </w:rPr>
            </w:pPr>
          </w:p>
          <w:p w14:paraId="560FC011" w14:textId="7119702B" w:rsidR="00C04553" w:rsidRDefault="00C04553">
            <w:pPr>
              <w:spacing w:before="0"/>
              <w:ind w:right="144"/>
              <w:rPr>
                <w:bCs/>
                <w:color w:val="000000"/>
                <w:szCs w:val="24"/>
                <w:lang w:val="fr-CH" w:eastAsia="zh-CN"/>
              </w:rPr>
            </w:pPr>
            <w:r>
              <w:rPr>
                <w:bCs/>
                <w:color w:val="000000"/>
                <w:szCs w:val="24"/>
                <w:lang w:val="fr-CH" w:eastAsia="zh-CN"/>
              </w:rPr>
              <w:t>Phone</w:t>
            </w:r>
            <w:r w:rsidR="00EB565A">
              <w:rPr>
                <w:bCs/>
                <w:color w:val="000000"/>
                <w:szCs w:val="24"/>
                <w:lang w:val="fr-CH" w:eastAsia="zh-CN"/>
              </w:rPr>
              <w:t xml:space="preserve"> : </w:t>
            </w:r>
            <w:r w:rsidR="00042A7A">
              <w:rPr>
                <w:bCs/>
                <w:color w:val="000000"/>
                <w:szCs w:val="24"/>
                <w:lang w:val="fr-CH" w:eastAsia="zh-CN"/>
              </w:rPr>
              <w:t>(</w:t>
            </w:r>
            <w:r w:rsidR="00EB565A">
              <w:rPr>
                <w:bCs/>
                <w:color w:val="000000"/>
                <w:szCs w:val="24"/>
                <w:lang w:val="fr-CH" w:eastAsia="zh-CN"/>
              </w:rPr>
              <w:t>202</w:t>
            </w:r>
            <w:r w:rsidR="00AA231C">
              <w:rPr>
                <w:bCs/>
                <w:color w:val="000000"/>
                <w:szCs w:val="24"/>
                <w:lang w:val="fr-CH" w:eastAsia="zh-CN"/>
              </w:rPr>
              <w:t>) 657-3081</w:t>
            </w:r>
          </w:p>
          <w:p w14:paraId="354841F7" w14:textId="547D32EF" w:rsidR="00C04553" w:rsidRDefault="00C04553">
            <w:pPr>
              <w:spacing w:before="0"/>
              <w:ind w:right="144"/>
              <w:rPr>
                <w:bCs/>
                <w:color w:val="000000"/>
                <w:szCs w:val="24"/>
                <w:lang w:val="fr-CH" w:eastAsia="zh-CN"/>
              </w:rPr>
            </w:pPr>
            <w:r>
              <w:rPr>
                <w:bCs/>
                <w:color w:val="000000"/>
                <w:szCs w:val="24"/>
                <w:lang w:val="fr-CH" w:eastAsia="zh-CN"/>
              </w:rPr>
              <w:t xml:space="preserve">Email: </w:t>
            </w:r>
            <w:r w:rsidR="00CA5535">
              <w:rPr>
                <w:bCs/>
                <w:color w:val="000000"/>
                <w:szCs w:val="24"/>
                <w:lang w:val="fr-CH" w:eastAsia="zh-CN"/>
              </w:rPr>
              <w:t xml:space="preserve"> </w:t>
            </w:r>
            <w:r w:rsidR="007605AF">
              <w:rPr>
                <w:bCs/>
                <w:color w:val="000000"/>
                <w:szCs w:val="24"/>
                <w:lang w:val="fr-CH" w:eastAsia="zh-CN"/>
              </w:rPr>
              <w:t>pamela.j.murray</w:t>
            </w:r>
            <w:r>
              <w:rPr>
                <w:bCs/>
                <w:color w:val="000000"/>
                <w:szCs w:val="24"/>
                <w:lang w:val="fr-CH" w:eastAsia="zh-CN"/>
              </w:rPr>
              <w:t>@uscg.mil</w:t>
            </w:r>
          </w:p>
          <w:p w14:paraId="4093761E" w14:textId="77777777" w:rsidR="007605AF" w:rsidRDefault="007605AF" w:rsidP="007605AF">
            <w:pPr>
              <w:spacing w:before="0"/>
              <w:ind w:right="144"/>
              <w:rPr>
                <w:bCs/>
                <w:color w:val="000000"/>
                <w:szCs w:val="24"/>
                <w:lang w:val="fr-CH" w:eastAsia="zh-CN"/>
              </w:rPr>
            </w:pPr>
          </w:p>
          <w:p w14:paraId="6BD35A45" w14:textId="73454A89" w:rsidR="007605AF" w:rsidRDefault="007605AF" w:rsidP="007605AF">
            <w:pPr>
              <w:spacing w:before="0"/>
              <w:ind w:right="144"/>
              <w:rPr>
                <w:bCs/>
                <w:color w:val="000000"/>
                <w:szCs w:val="24"/>
                <w:lang w:val="fr-CH" w:eastAsia="zh-CN"/>
              </w:rPr>
            </w:pPr>
            <w:r>
              <w:rPr>
                <w:bCs/>
                <w:color w:val="000000"/>
                <w:szCs w:val="24"/>
                <w:lang w:val="fr-CH" w:eastAsia="zh-CN"/>
              </w:rPr>
              <w:t xml:space="preserve">Phone : </w:t>
            </w:r>
            <w:r w:rsidR="00042A7A">
              <w:rPr>
                <w:bCs/>
                <w:color w:val="000000"/>
                <w:szCs w:val="24"/>
                <w:lang w:val="fr-CH" w:eastAsia="zh-CN"/>
              </w:rPr>
              <w:t>(</w:t>
            </w:r>
            <w:r>
              <w:rPr>
                <w:bCs/>
                <w:color w:val="000000"/>
                <w:szCs w:val="24"/>
                <w:lang w:val="fr-CH" w:eastAsia="zh-CN"/>
              </w:rPr>
              <w:t>202</w:t>
            </w:r>
            <w:r w:rsidR="00042A7A">
              <w:rPr>
                <w:bCs/>
                <w:color w:val="000000"/>
                <w:szCs w:val="24"/>
                <w:lang w:val="fr-CH" w:eastAsia="zh-CN"/>
              </w:rPr>
              <w:t xml:space="preserve">) </w:t>
            </w:r>
            <w:r>
              <w:rPr>
                <w:bCs/>
                <w:color w:val="000000"/>
                <w:szCs w:val="24"/>
                <w:lang w:val="fr-CH" w:eastAsia="zh-CN"/>
              </w:rPr>
              <w:t>579-5924</w:t>
            </w:r>
          </w:p>
          <w:p w14:paraId="263B0560" w14:textId="35219854" w:rsidR="007605AF" w:rsidRDefault="007605AF" w:rsidP="007605AF">
            <w:pPr>
              <w:spacing w:before="0"/>
              <w:ind w:right="144"/>
              <w:rPr>
                <w:bCs/>
                <w:color w:val="000000"/>
                <w:szCs w:val="24"/>
                <w:lang w:val="fr-CH" w:eastAsia="zh-CN"/>
              </w:rPr>
            </w:pPr>
            <w:r>
              <w:rPr>
                <w:bCs/>
                <w:color w:val="000000"/>
                <w:szCs w:val="24"/>
                <w:lang w:val="fr-CH" w:eastAsia="zh-CN"/>
              </w:rPr>
              <w:t xml:space="preserve">Email: </w:t>
            </w:r>
            <w:r w:rsidR="00CA5535">
              <w:rPr>
                <w:bCs/>
                <w:color w:val="000000"/>
                <w:szCs w:val="24"/>
                <w:lang w:val="fr-CH" w:eastAsia="zh-CN"/>
              </w:rPr>
              <w:t xml:space="preserve"> </w:t>
            </w:r>
            <w:r w:rsidR="00DE455A">
              <w:rPr>
                <w:bCs/>
                <w:color w:val="000000"/>
                <w:szCs w:val="24"/>
                <w:lang w:val="fr-CH" w:eastAsia="zh-CN"/>
              </w:rPr>
              <w:t>j</w:t>
            </w:r>
            <w:r>
              <w:rPr>
                <w:bCs/>
                <w:color w:val="000000"/>
                <w:szCs w:val="24"/>
                <w:lang w:val="fr-CH" w:eastAsia="zh-CN"/>
              </w:rPr>
              <w:t>erry.l.</w:t>
            </w:r>
            <w:r w:rsidR="00C70261">
              <w:rPr>
                <w:bCs/>
                <w:color w:val="000000"/>
                <w:szCs w:val="24"/>
                <w:lang w:val="fr-CH" w:eastAsia="zh-CN"/>
              </w:rPr>
              <w:t>u</w:t>
            </w:r>
            <w:r>
              <w:rPr>
                <w:bCs/>
                <w:color w:val="000000"/>
                <w:szCs w:val="24"/>
                <w:lang w:val="fr-CH" w:eastAsia="zh-CN"/>
              </w:rPr>
              <w:t>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46C21561" w:rsidR="00C04553" w:rsidRDefault="00C04553">
            <w:pPr>
              <w:spacing w:before="0"/>
              <w:ind w:right="144"/>
              <w:rPr>
                <w:bCs/>
                <w:color w:val="000000"/>
                <w:szCs w:val="24"/>
                <w:lang w:val="fr-CH" w:eastAsia="zh-CN"/>
              </w:rPr>
            </w:pPr>
            <w:r>
              <w:rPr>
                <w:bCs/>
                <w:color w:val="000000"/>
                <w:szCs w:val="24"/>
                <w:lang w:val="fr-CH" w:eastAsia="zh-CN"/>
              </w:rPr>
              <w:t>Email:</w:t>
            </w:r>
            <w:r w:rsidR="00CA5535">
              <w:rPr>
                <w:bCs/>
                <w:color w:val="000000"/>
                <w:szCs w:val="24"/>
                <w:lang w:val="fr-CH" w:eastAsia="zh-CN"/>
              </w:rPr>
              <w:t xml:space="preserve"> </w:t>
            </w:r>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51D346A9" w:rsidR="00D01530" w:rsidRDefault="00D01530" w:rsidP="00D01530">
            <w:pPr>
              <w:spacing w:before="0"/>
              <w:ind w:right="144"/>
              <w:rPr>
                <w:bCs/>
                <w:color w:val="000000"/>
                <w:szCs w:val="24"/>
                <w:lang w:val="fr-CH" w:eastAsia="zh-CN"/>
              </w:rPr>
            </w:pPr>
            <w:r>
              <w:rPr>
                <w:bCs/>
                <w:color w:val="000000"/>
                <w:szCs w:val="24"/>
                <w:lang w:val="fr-CH" w:eastAsia="zh-CN"/>
              </w:rPr>
              <w:t xml:space="preserve">Email: </w:t>
            </w:r>
            <w:r w:rsidR="00CA5535">
              <w:rPr>
                <w:bCs/>
                <w:color w:val="000000"/>
                <w:szCs w:val="24"/>
                <w:lang w:val="fr-CH" w:eastAsia="zh-CN"/>
              </w:rPr>
              <w:t xml:space="preserve"> </w:t>
            </w:r>
            <w:r w:rsidR="006E5FCB">
              <w:rPr>
                <w:bCs/>
                <w:color w:val="000000"/>
                <w:szCs w:val="24"/>
                <w:lang w:val="fr-CH" w:eastAsia="zh-CN"/>
              </w:rPr>
              <w:t>r</w:t>
            </w:r>
            <w:r>
              <w:rPr>
                <w:bCs/>
                <w:color w:val="000000"/>
                <w:szCs w:val="24"/>
                <w:lang w:val="fr-CH" w:eastAsia="zh-CN"/>
              </w:rPr>
              <w:t>oss_</w:t>
            </w:r>
            <w:r w:rsidR="006E5FCB">
              <w:rPr>
                <w:bCs/>
                <w:color w:val="000000"/>
                <w:szCs w:val="24"/>
                <w:lang w:val="fr-CH" w:eastAsia="zh-CN"/>
              </w:rPr>
              <w:t>n</w:t>
            </w:r>
            <w:r>
              <w:rPr>
                <w:bCs/>
                <w:color w:val="000000"/>
                <w:szCs w:val="24"/>
                <w:lang w:val="fr-CH" w:eastAsia="zh-CN"/>
              </w:rPr>
              <w:t>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3E0F39">
        <w:trPr>
          <w:trHeight w:val="1254"/>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07E1363D" w14:textId="77777777" w:rsidR="00CE0E43" w:rsidRDefault="00C04553" w:rsidP="003E0F39">
            <w:pPr>
              <w:overflowPunct/>
              <w:autoSpaceDE/>
              <w:adjustRightInd/>
              <w:spacing w:before="0"/>
              <w:rPr>
                <w:lang w:val="en-US" w:eastAsia="zh-CN"/>
              </w:rPr>
            </w:pPr>
            <w:r w:rsidRPr="003E0F39">
              <w:rPr>
                <w:b/>
                <w:szCs w:val="24"/>
                <w:lang w:val="en-US" w:eastAsia="zh-CN"/>
              </w:rPr>
              <w:t>Purpose</w:t>
            </w:r>
            <w:r>
              <w:rPr>
                <w:b/>
                <w:lang w:val="en-US" w:eastAsia="zh-CN"/>
              </w:rPr>
              <w:t>/Objective:</w:t>
            </w:r>
            <w:r>
              <w:rPr>
                <w:lang w:val="en-US" w:eastAsia="zh-CN"/>
              </w:rPr>
              <w:t xml:space="preserve">  </w:t>
            </w:r>
          </w:p>
          <w:p w14:paraId="54A48229" w14:textId="3CDA176D" w:rsidR="00C04553" w:rsidRDefault="00C16C1D" w:rsidP="00CE0E43">
            <w:pPr>
              <w:overflowPunct/>
              <w:autoSpaceDE/>
              <w:adjustRightInd/>
              <w:spacing w:before="0"/>
              <w:ind w:right="144"/>
              <w:rPr>
                <w:lang w:eastAsia="zh-CN"/>
              </w:rPr>
            </w:pPr>
            <w:r>
              <w:rPr>
                <w:lang w:val="en-US" w:eastAsia="zh-CN"/>
              </w:rPr>
              <w:t>The purpose of this document is to provide updated content for the proposed AIS Message 28</w:t>
            </w:r>
            <w:r w:rsidR="0096318F" w:rsidRPr="00DF3140">
              <w:rPr>
                <w:lang w:val="en-US" w:eastAsia="zh-CN"/>
              </w:rPr>
              <w:t xml:space="preserve">, </w:t>
            </w:r>
            <w:r w:rsidR="0096318F" w:rsidRPr="00DF3140">
              <w:rPr>
                <w:szCs w:val="24"/>
                <w:lang w:val="en-US" w:eastAsia="zh-CN"/>
              </w:rPr>
              <w:t>identify vessels navigating autonomously and vessels navigating by remote control,</w:t>
            </w:r>
            <w:r w:rsidR="004A637B" w:rsidRPr="00DF3140">
              <w:rPr>
                <w:lang w:val="en-US" w:eastAsia="zh-CN"/>
              </w:rPr>
              <w:t xml:space="preserve"> </w:t>
            </w:r>
            <w:r w:rsidR="001841D9" w:rsidRPr="00DF3140">
              <w:rPr>
                <w:lang w:val="en-US" w:eastAsia="zh-CN"/>
              </w:rPr>
              <w:t>and clarify how Messages 1 and Message 14 are used to identify devices operating in burst mode</w:t>
            </w:r>
            <w:ins w:id="0" w:author="USA" w:date="2025-09-08T10:41:00Z" w16du:dateUtc="2025-09-08T14:41:00Z">
              <w:r w:rsidR="00747854">
                <w:rPr>
                  <w:lang w:val="en-US" w:eastAsia="zh-CN"/>
                </w:rPr>
                <w:t xml:space="preserve">, </w:t>
              </w:r>
              <w:r w:rsidR="00747854" w:rsidRPr="00747854">
                <w:rPr>
                  <w:highlight w:val="yellow"/>
                  <w:lang w:val="en-US" w:eastAsia="zh-CN"/>
                </w:rPr>
                <w:t>and some general editorial cleanup and clarification</w:t>
              </w:r>
            </w:ins>
            <w:r w:rsidR="00A53427" w:rsidRPr="00DF3140">
              <w:rPr>
                <w:szCs w:val="24"/>
                <w:lang w:val="en-US" w:eastAsia="zh-CN"/>
              </w:rPr>
              <w:t>.</w:t>
            </w:r>
            <w:r w:rsidR="00A53427">
              <w:rPr>
                <w:lang w:val="en-US" w:eastAsia="zh-CN"/>
              </w:rPr>
              <w:t xml:space="preserve"> </w:t>
            </w:r>
          </w:p>
        </w:tc>
      </w:tr>
      <w:tr w:rsidR="00C04553" w14:paraId="61B86CC3" w14:textId="77777777" w:rsidTr="003E0F39">
        <w:trPr>
          <w:trHeight w:val="1605"/>
          <w:jc w:val="center"/>
        </w:trPr>
        <w:tc>
          <w:tcPr>
            <w:tcW w:w="9378" w:type="dxa"/>
            <w:gridSpan w:val="2"/>
            <w:tcBorders>
              <w:top w:val="single" w:sz="6" w:space="0" w:color="auto"/>
              <w:left w:val="double" w:sz="6" w:space="0" w:color="auto"/>
              <w:bottom w:val="single" w:sz="12" w:space="0" w:color="auto"/>
              <w:right w:val="double" w:sz="6" w:space="0" w:color="auto"/>
            </w:tcBorders>
          </w:tcPr>
          <w:p w14:paraId="6DC9CA3B" w14:textId="77777777" w:rsidR="00CE0E43" w:rsidRPr="00CE0E43" w:rsidRDefault="00C04553" w:rsidP="003E0F39">
            <w:pPr>
              <w:overflowPunct/>
              <w:autoSpaceDE/>
              <w:adjustRightInd/>
              <w:spacing w:before="0"/>
              <w:rPr>
                <w:b/>
                <w:lang w:val="en-US" w:eastAsia="zh-CN"/>
              </w:rPr>
            </w:pPr>
            <w:r w:rsidRPr="003E0F39">
              <w:rPr>
                <w:b/>
                <w:szCs w:val="24"/>
                <w:lang w:val="en-US" w:eastAsia="zh-CN"/>
              </w:rPr>
              <w:t>Abstract</w:t>
            </w:r>
            <w:r w:rsidRPr="00CE0E43">
              <w:rPr>
                <w:b/>
                <w:lang w:val="en-US" w:eastAsia="zh-CN"/>
              </w:rPr>
              <w:t xml:space="preserve">: </w:t>
            </w:r>
          </w:p>
          <w:p w14:paraId="5401BCE5" w14:textId="6482A03D" w:rsidR="004B7313" w:rsidRDefault="00C16C1D">
            <w:pPr>
              <w:overflowPunct/>
              <w:autoSpaceDE/>
              <w:adjustRightInd/>
              <w:spacing w:before="0"/>
              <w:ind w:right="144"/>
              <w:rPr>
                <w:szCs w:val="24"/>
                <w:lang w:val="en-US" w:eastAsia="zh-CN"/>
              </w:rPr>
            </w:pPr>
            <w:r>
              <w:rPr>
                <w:szCs w:val="24"/>
                <w:lang w:val="en-US" w:eastAsia="zh-CN"/>
              </w:rPr>
              <w:t xml:space="preserve">The USCG had previously proposed a new AIS Message 28, a single slot Aids to Navigation (AtoN) message, </w:t>
            </w:r>
            <w:r w:rsidR="00EE4D7E">
              <w:rPr>
                <w:szCs w:val="24"/>
                <w:lang w:val="en-US" w:eastAsia="zh-CN"/>
              </w:rPr>
              <w:t>3</w:t>
            </w:r>
            <w:r>
              <w:rPr>
                <w:szCs w:val="24"/>
                <w:lang w:val="en-US" w:eastAsia="zh-CN"/>
              </w:rPr>
              <w:t xml:space="preserve"> years ago.  Since that time, we have refined the message content. This contribution provides an update to the message </w:t>
            </w:r>
            <w:r w:rsidRPr="00DF3140">
              <w:rPr>
                <w:szCs w:val="24"/>
                <w:lang w:val="en-US" w:eastAsia="zh-CN"/>
              </w:rPr>
              <w:t>content.</w:t>
            </w:r>
            <w:r w:rsidR="003579C3" w:rsidRPr="00DF3140">
              <w:rPr>
                <w:szCs w:val="24"/>
                <w:lang w:val="en-US" w:eastAsia="zh-CN"/>
              </w:rPr>
              <w:t xml:space="preserve"> </w:t>
            </w:r>
            <w:r w:rsidR="005F08A1" w:rsidRPr="00DF3140">
              <w:rPr>
                <w:szCs w:val="24"/>
                <w:lang w:val="en-US" w:eastAsia="zh-CN"/>
              </w:rPr>
              <w:t>Message 1,</w:t>
            </w:r>
            <w:r w:rsidR="006E0E5A" w:rsidRPr="00DF3140">
              <w:rPr>
                <w:szCs w:val="24"/>
                <w:lang w:val="en-US" w:eastAsia="zh-CN"/>
              </w:rPr>
              <w:t xml:space="preserve"> </w:t>
            </w:r>
            <w:r w:rsidR="005F08A1" w:rsidRPr="00DF3140">
              <w:rPr>
                <w:szCs w:val="24"/>
                <w:lang w:val="en-US" w:eastAsia="zh-CN"/>
              </w:rPr>
              <w:t>2, 3 navigation status has been modified to identify vessels navigati</w:t>
            </w:r>
            <w:r w:rsidR="00272965" w:rsidRPr="00DF3140">
              <w:rPr>
                <w:szCs w:val="24"/>
                <w:lang w:val="en-US" w:eastAsia="zh-CN"/>
              </w:rPr>
              <w:t>ng</w:t>
            </w:r>
            <w:r w:rsidR="005F08A1" w:rsidRPr="00DF3140">
              <w:rPr>
                <w:szCs w:val="24"/>
                <w:lang w:val="en-US" w:eastAsia="zh-CN"/>
              </w:rPr>
              <w:t xml:space="preserve"> autonomously and </w:t>
            </w:r>
            <w:r w:rsidR="00272965" w:rsidRPr="00DF3140">
              <w:rPr>
                <w:szCs w:val="24"/>
                <w:lang w:val="en-US" w:eastAsia="zh-CN"/>
              </w:rPr>
              <w:t xml:space="preserve">vessels </w:t>
            </w:r>
            <w:r w:rsidR="005F08A1" w:rsidRPr="00DF3140">
              <w:rPr>
                <w:szCs w:val="24"/>
                <w:lang w:val="en-US" w:eastAsia="zh-CN"/>
              </w:rPr>
              <w:t>navigati</w:t>
            </w:r>
            <w:r w:rsidR="00272965" w:rsidRPr="00DF3140">
              <w:rPr>
                <w:szCs w:val="24"/>
                <w:lang w:val="en-US" w:eastAsia="zh-CN"/>
              </w:rPr>
              <w:t>ng</w:t>
            </w:r>
            <w:r w:rsidR="005F08A1" w:rsidRPr="00DF3140">
              <w:rPr>
                <w:szCs w:val="24"/>
                <w:lang w:val="en-US" w:eastAsia="zh-CN"/>
              </w:rPr>
              <w:t xml:space="preserve"> by remote control.</w:t>
            </w:r>
            <w:r w:rsidR="00272965" w:rsidRPr="00DF3140">
              <w:rPr>
                <w:szCs w:val="24"/>
                <w:lang w:val="en-US" w:eastAsia="zh-CN"/>
              </w:rPr>
              <w:t xml:space="preserve"> For devices operating in burst mode, the timing relationship between the transmission of </w:t>
            </w:r>
            <w:r w:rsidR="00711794" w:rsidRPr="00DF3140">
              <w:rPr>
                <w:szCs w:val="24"/>
                <w:lang w:val="en-US" w:eastAsia="zh-CN"/>
              </w:rPr>
              <w:t>M</w:t>
            </w:r>
            <w:r w:rsidR="00272965" w:rsidRPr="00DF3140">
              <w:rPr>
                <w:szCs w:val="24"/>
                <w:lang w:val="en-US" w:eastAsia="zh-CN"/>
              </w:rPr>
              <w:t xml:space="preserve">essage 1 and </w:t>
            </w:r>
            <w:r w:rsidR="00711794" w:rsidRPr="00DF3140">
              <w:rPr>
                <w:szCs w:val="24"/>
                <w:lang w:val="en-US" w:eastAsia="zh-CN"/>
              </w:rPr>
              <w:t>M</w:t>
            </w:r>
            <w:r w:rsidR="00272965" w:rsidRPr="00DF3140">
              <w:rPr>
                <w:szCs w:val="24"/>
                <w:lang w:val="en-US" w:eastAsia="zh-CN"/>
              </w:rPr>
              <w:t>essage 14 is clarified to uniquely identify the transmitting device.</w:t>
            </w:r>
          </w:p>
        </w:tc>
      </w:tr>
    </w:tbl>
    <w:p w14:paraId="2CE3B866" w14:textId="5FD0A926" w:rsidR="004F711B" w:rsidRDefault="004F711B">
      <w:pPr>
        <w:rPr>
          <w:ins w:id="1" w:author="USA" w:date="2025-01-31T15:33:00Z" w16du:dateUtc="2025-01-31T20:33:00Z"/>
        </w:rPr>
      </w:pPr>
    </w:p>
    <w:p w14:paraId="62F5F5A9" w14:textId="77777777" w:rsidR="004F711B" w:rsidRDefault="004F711B">
      <w:pPr>
        <w:tabs>
          <w:tab w:val="clear" w:pos="1134"/>
          <w:tab w:val="clear" w:pos="1871"/>
          <w:tab w:val="clear" w:pos="2268"/>
        </w:tabs>
        <w:overflowPunct/>
        <w:autoSpaceDE/>
        <w:autoSpaceDN/>
        <w:adjustRightInd/>
        <w:spacing w:before="0" w:after="160" w:line="259" w:lineRule="auto"/>
        <w:rPr>
          <w:ins w:id="2" w:author="USA" w:date="2025-01-31T15:33:00Z" w16du:dateUtc="2025-01-31T20:33:00Z"/>
        </w:rPr>
      </w:pPr>
      <w:ins w:id="3" w:author="USA" w:date="2025-01-31T15:33:00Z" w16du:dateUtc="2025-01-31T20:33:00Z">
        <w:r>
          <w:br w:type="page"/>
        </w:r>
      </w:ins>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C95" w:rsidRPr="004B0F80" w14:paraId="249C7B66" w14:textId="77777777" w:rsidTr="00B93110">
        <w:trPr>
          <w:cantSplit/>
        </w:trPr>
        <w:tc>
          <w:tcPr>
            <w:tcW w:w="6487" w:type="dxa"/>
            <w:vAlign w:val="center"/>
          </w:tcPr>
          <w:p w14:paraId="329BE0EF" w14:textId="77777777" w:rsidR="00445C95" w:rsidRPr="004B0F80" w:rsidRDefault="00445C95" w:rsidP="00B93110">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lastRenderedPageBreak/>
              <w:t>Radiocommunication Study Groups</w:t>
            </w:r>
          </w:p>
        </w:tc>
        <w:tc>
          <w:tcPr>
            <w:tcW w:w="3402" w:type="dxa"/>
          </w:tcPr>
          <w:p w14:paraId="21110293" w14:textId="77777777" w:rsidR="00445C95" w:rsidRPr="004B0F80" w:rsidRDefault="00445C95" w:rsidP="00B93110">
            <w:pPr>
              <w:shd w:val="solid" w:color="FFFFFF" w:fill="FFFFFF"/>
              <w:spacing w:before="0" w:line="240" w:lineRule="atLeast"/>
            </w:pPr>
            <w:r w:rsidRPr="004B0F80">
              <w:rPr>
                <w:b/>
                <w:bCs/>
                <w:noProof/>
                <w:sz w:val="20"/>
              </w:rPr>
              <w:drawing>
                <wp:inline distT="0" distB="0" distL="0" distR="0" wp14:anchorId="7C7B7D03" wp14:editId="2877E5CF">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45C95" w:rsidRPr="004B0F80" w14:paraId="48ED8DA3" w14:textId="77777777" w:rsidTr="00B93110">
        <w:trPr>
          <w:cantSplit/>
        </w:trPr>
        <w:tc>
          <w:tcPr>
            <w:tcW w:w="6487" w:type="dxa"/>
            <w:tcBorders>
              <w:bottom w:val="single" w:sz="12" w:space="0" w:color="auto"/>
            </w:tcBorders>
          </w:tcPr>
          <w:p w14:paraId="2236C229" w14:textId="77777777" w:rsidR="00445C95" w:rsidRPr="004B0F80" w:rsidRDefault="00445C95" w:rsidP="00B9311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9C36B06" w14:textId="77777777" w:rsidR="00445C95" w:rsidRPr="004B0F80" w:rsidRDefault="00445C95" w:rsidP="00B93110">
            <w:pPr>
              <w:shd w:val="solid" w:color="FFFFFF" w:fill="FFFFFF"/>
              <w:spacing w:before="0" w:after="48" w:line="240" w:lineRule="atLeast"/>
              <w:rPr>
                <w:sz w:val="22"/>
                <w:szCs w:val="22"/>
              </w:rPr>
            </w:pPr>
          </w:p>
        </w:tc>
      </w:tr>
      <w:tr w:rsidR="00445C95" w:rsidRPr="004B0F80" w14:paraId="37038FA8" w14:textId="77777777" w:rsidTr="00B93110">
        <w:trPr>
          <w:cantSplit/>
        </w:trPr>
        <w:tc>
          <w:tcPr>
            <w:tcW w:w="6487" w:type="dxa"/>
            <w:tcBorders>
              <w:top w:val="single" w:sz="12" w:space="0" w:color="auto"/>
            </w:tcBorders>
          </w:tcPr>
          <w:p w14:paraId="5C5F727E" w14:textId="77777777" w:rsidR="00445C95" w:rsidRPr="004B0F80" w:rsidRDefault="00445C95" w:rsidP="00B9311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4B8222A" w14:textId="77777777" w:rsidR="00445C95" w:rsidRPr="004B0F80" w:rsidRDefault="00445C95" w:rsidP="00B93110">
            <w:pPr>
              <w:shd w:val="solid" w:color="FFFFFF" w:fill="FFFFFF"/>
              <w:spacing w:before="0" w:after="48" w:line="240" w:lineRule="atLeast"/>
            </w:pPr>
          </w:p>
        </w:tc>
      </w:tr>
      <w:tr w:rsidR="00445C95" w:rsidRPr="004B0F80" w14:paraId="1934BD7A" w14:textId="77777777" w:rsidTr="00B93110">
        <w:trPr>
          <w:cantSplit/>
        </w:trPr>
        <w:tc>
          <w:tcPr>
            <w:tcW w:w="6487" w:type="dxa"/>
            <w:vMerge w:val="restart"/>
          </w:tcPr>
          <w:p w14:paraId="1EAAF72D" w14:textId="4A6F484A" w:rsidR="00445C95" w:rsidRPr="004B0F80" w:rsidRDefault="00445C95" w:rsidP="00B93110">
            <w:pPr>
              <w:shd w:val="solid" w:color="FFFFFF" w:fill="FFFFFF"/>
              <w:tabs>
                <w:tab w:val="clear" w:pos="1134"/>
                <w:tab w:val="clear" w:pos="1871"/>
                <w:tab w:val="clear" w:pos="2268"/>
              </w:tabs>
              <w:spacing w:before="0" w:after="240"/>
              <w:ind w:left="1134" w:hanging="1134"/>
              <w:rPr>
                <w:rFonts w:ascii="Verdana" w:hAnsi="Verdana"/>
                <w:sz w:val="20"/>
              </w:rPr>
            </w:pPr>
            <w:r w:rsidRPr="004B0F80">
              <w:rPr>
                <w:rFonts w:ascii="Verdana" w:hAnsi="Verdana"/>
                <w:sz w:val="20"/>
              </w:rPr>
              <w:t>Source:</w:t>
            </w:r>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w:t>
            </w:r>
            <w:r w:rsidRPr="00714DA3">
              <w:rPr>
                <w:szCs w:val="24"/>
                <w:lang w:val="en-CA" w:eastAsia="zh-CN"/>
              </w:rPr>
              <w:t>5B/</w:t>
            </w:r>
            <w:r w:rsidR="00EE4D7E">
              <w:rPr>
                <w:szCs w:val="24"/>
                <w:lang w:val="en-CA" w:eastAsia="zh-CN"/>
              </w:rPr>
              <w:t>315</w:t>
            </w:r>
            <w:r>
              <w:rPr>
                <w:szCs w:val="24"/>
                <w:lang w:val="en-CA" w:eastAsia="zh-CN"/>
              </w:rPr>
              <w:t xml:space="preserve"> </w:t>
            </w:r>
            <w:r w:rsidRPr="00714DA3">
              <w:rPr>
                <w:szCs w:val="24"/>
                <w:lang w:val="en-CA" w:eastAsia="zh-CN"/>
              </w:rPr>
              <w:t xml:space="preserve">Annex </w:t>
            </w:r>
            <w:r w:rsidR="00EE4D7E">
              <w:rPr>
                <w:szCs w:val="24"/>
                <w:lang w:val="en-CA" w:eastAsia="zh-CN"/>
              </w:rPr>
              <w:t>4.4</w:t>
            </w:r>
            <w:r w:rsidRPr="00714DA3">
              <w:rPr>
                <w:szCs w:val="24"/>
                <w:lang w:val="en-CA" w:eastAsia="zh-CN"/>
              </w:rPr>
              <w:t xml:space="preserve"> </w:t>
            </w:r>
          </w:p>
          <w:p w14:paraId="1FD93657" w14:textId="77777777" w:rsidR="00445C95" w:rsidRPr="004B0F80" w:rsidRDefault="00445C95" w:rsidP="00A130D4">
            <w:pPr>
              <w:tabs>
                <w:tab w:val="left" w:pos="1421"/>
              </w:tabs>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6B067BE6" w14:textId="2A352011" w:rsidR="00445C95" w:rsidRPr="004B0F80" w:rsidRDefault="00445C95" w:rsidP="00B93110">
            <w:pPr>
              <w:spacing w:before="0"/>
              <w:ind w:left="144" w:right="144"/>
              <w:rPr>
                <w:rFonts w:ascii="Verdana" w:hAnsi="Verdana"/>
                <w:sz w:val="20"/>
              </w:rPr>
            </w:pPr>
          </w:p>
        </w:tc>
        <w:tc>
          <w:tcPr>
            <w:tcW w:w="3402" w:type="dxa"/>
          </w:tcPr>
          <w:p w14:paraId="72CC0DA7" w14:textId="1E89ACBF" w:rsidR="00445C95" w:rsidRPr="004B0F80" w:rsidRDefault="00445C95" w:rsidP="00B93110">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w:t>
            </w:r>
            <w:r w:rsidR="00EE4D7E">
              <w:rPr>
                <w:rFonts w:ascii="Verdana" w:hAnsi="Verdana"/>
                <w:b/>
                <w:sz w:val="20"/>
                <w:lang w:eastAsia="zh-CN"/>
              </w:rPr>
              <w:t>5</w:t>
            </w:r>
            <w:r w:rsidRPr="004B0F80">
              <w:rPr>
                <w:rFonts w:ascii="Verdana" w:hAnsi="Verdana"/>
                <w:b/>
                <w:sz w:val="20"/>
                <w:lang w:eastAsia="zh-CN"/>
              </w:rPr>
              <w:t>-</w:t>
            </w:r>
            <w:r w:rsidR="00E23067">
              <w:rPr>
                <w:rFonts w:ascii="Verdana" w:hAnsi="Verdana"/>
                <w:b/>
                <w:sz w:val="20"/>
                <w:lang w:eastAsia="zh-CN"/>
              </w:rPr>
              <w:t>04</w:t>
            </w:r>
          </w:p>
        </w:tc>
      </w:tr>
      <w:tr w:rsidR="00445C95" w:rsidRPr="004B0F80" w14:paraId="27A4965C" w14:textId="77777777" w:rsidTr="00B93110">
        <w:trPr>
          <w:cantSplit/>
        </w:trPr>
        <w:tc>
          <w:tcPr>
            <w:tcW w:w="6487" w:type="dxa"/>
            <w:vMerge/>
          </w:tcPr>
          <w:p w14:paraId="1755A3E6" w14:textId="77777777" w:rsidR="00445C95" w:rsidRPr="004B0F80" w:rsidRDefault="00445C95" w:rsidP="00B93110">
            <w:pPr>
              <w:spacing w:before="60"/>
              <w:jc w:val="center"/>
              <w:rPr>
                <w:b/>
                <w:smallCaps/>
                <w:sz w:val="32"/>
                <w:lang w:eastAsia="zh-CN"/>
              </w:rPr>
            </w:pPr>
          </w:p>
        </w:tc>
        <w:tc>
          <w:tcPr>
            <w:tcW w:w="3402" w:type="dxa"/>
          </w:tcPr>
          <w:p w14:paraId="4B7D7955" w14:textId="6975EF82" w:rsidR="00445C95" w:rsidRPr="00B956EB" w:rsidRDefault="00A25B83" w:rsidP="00B93110">
            <w:pPr>
              <w:shd w:val="solid" w:color="FFFFFF" w:fill="FFFFFF"/>
              <w:spacing w:before="0" w:line="240" w:lineRule="atLeast"/>
              <w:rPr>
                <w:rFonts w:ascii="Verdana" w:hAnsi="Verdana"/>
                <w:sz w:val="20"/>
                <w:lang w:eastAsia="zh-CN"/>
              </w:rPr>
            </w:pPr>
            <w:r>
              <w:rPr>
                <w:rFonts w:ascii="Verdana" w:hAnsi="Verdana"/>
                <w:b/>
                <w:sz w:val="20"/>
                <w:lang w:eastAsia="zh-CN"/>
              </w:rPr>
              <w:t>08</w:t>
            </w:r>
            <w:r w:rsidR="00631676">
              <w:rPr>
                <w:rFonts w:ascii="Verdana" w:hAnsi="Verdana"/>
                <w:b/>
                <w:sz w:val="20"/>
                <w:lang w:eastAsia="zh-CN"/>
              </w:rPr>
              <w:t xml:space="preserve"> </w:t>
            </w:r>
            <w:r>
              <w:rPr>
                <w:rFonts w:ascii="Verdana" w:hAnsi="Verdana"/>
                <w:b/>
                <w:sz w:val="20"/>
                <w:lang w:eastAsia="zh-CN"/>
              </w:rPr>
              <w:t>September</w:t>
            </w:r>
            <w:r w:rsidR="00445C95" w:rsidRPr="00631676">
              <w:rPr>
                <w:rFonts w:ascii="Verdana" w:hAnsi="Verdana"/>
                <w:b/>
                <w:sz w:val="20"/>
                <w:lang w:eastAsia="zh-CN"/>
              </w:rPr>
              <w:t xml:space="preserve"> 2025</w:t>
            </w:r>
          </w:p>
        </w:tc>
      </w:tr>
      <w:tr w:rsidR="00445C95" w:rsidRPr="004B0F80" w14:paraId="46883310" w14:textId="77777777" w:rsidTr="00B93110">
        <w:trPr>
          <w:cantSplit/>
        </w:trPr>
        <w:tc>
          <w:tcPr>
            <w:tcW w:w="6487" w:type="dxa"/>
            <w:vMerge/>
          </w:tcPr>
          <w:p w14:paraId="70291126" w14:textId="77777777" w:rsidR="00445C95" w:rsidRPr="004B0F80" w:rsidRDefault="00445C95" w:rsidP="00B93110">
            <w:pPr>
              <w:spacing w:before="60"/>
              <w:jc w:val="center"/>
              <w:rPr>
                <w:b/>
                <w:smallCaps/>
                <w:sz w:val="32"/>
                <w:lang w:eastAsia="zh-CN"/>
              </w:rPr>
            </w:pPr>
          </w:p>
        </w:tc>
        <w:tc>
          <w:tcPr>
            <w:tcW w:w="3402" w:type="dxa"/>
          </w:tcPr>
          <w:p w14:paraId="7283D4D0" w14:textId="77777777" w:rsidR="00445C95" w:rsidRPr="00B956EB" w:rsidRDefault="00445C95" w:rsidP="00B93110">
            <w:pPr>
              <w:shd w:val="solid" w:color="FFFFFF" w:fill="FFFFFF"/>
              <w:spacing w:before="0" w:line="240" w:lineRule="atLeast"/>
              <w:rPr>
                <w:rFonts w:ascii="Verdana" w:eastAsia="SimSun" w:hAnsi="Verdana"/>
                <w:sz w:val="20"/>
                <w:lang w:eastAsia="zh-CN"/>
              </w:rPr>
            </w:pPr>
            <w:r w:rsidRPr="00B956EB">
              <w:rPr>
                <w:rFonts w:ascii="Verdana" w:eastAsia="SimSun" w:hAnsi="Verdana"/>
                <w:b/>
                <w:sz w:val="20"/>
                <w:lang w:eastAsia="zh-CN"/>
              </w:rPr>
              <w:t>English only</w:t>
            </w:r>
          </w:p>
        </w:tc>
      </w:tr>
      <w:tr w:rsidR="00445C95" w:rsidRPr="004B0F80" w14:paraId="2D5ED4D3" w14:textId="77777777" w:rsidTr="00B93110">
        <w:trPr>
          <w:cantSplit/>
        </w:trPr>
        <w:tc>
          <w:tcPr>
            <w:tcW w:w="9889" w:type="dxa"/>
            <w:gridSpan w:val="2"/>
          </w:tcPr>
          <w:p w14:paraId="721BBE42" w14:textId="77777777" w:rsidR="00445C95" w:rsidRPr="004B0F80" w:rsidRDefault="00445C95" w:rsidP="00B93110">
            <w:pPr>
              <w:pStyle w:val="Source"/>
              <w:spacing w:before="360" w:after="360"/>
              <w:rPr>
                <w:lang w:eastAsia="zh-CN"/>
              </w:rPr>
            </w:pPr>
            <w:r w:rsidRPr="004B0F80">
              <w:rPr>
                <w:lang w:eastAsia="zh-CN"/>
              </w:rPr>
              <w:t>United States of America</w:t>
            </w:r>
          </w:p>
        </w:tc>
      </w:tr>
      <w:tr w:rsidR="00445C95" w:rsidRPr="004B0F80" w14:paraId="62323DE4" w14:textId="77777777" w:rsidTr="00B93110">
        <w:trPr>
          <w:cantSplit/>
        </w:trPr>
        <w:tc>
          <w:tcPr>
            <w:tcW w:w="9889" w:type="dxa"/>
            <w:gridSpan w:val="2"/>
          </w:tcPr>
          <w:p w14:paraId="2A177D64" w14:textId="77777777" w:rsidR="00445C95" w:rsidRPr="004B0F80" w:rsidRDefault="00445C95" w:rsidP="00B93110">
            <w:pPr>
              <w:rPr>
                <w:lang w:eastAsia="zh-CN"/>
              </w:rPr>
            </w:pPr>
          </w:p>
        </w:tc>
      </w:tr>
    </w:tbl>
    <w:p w14:paraId="3C7D487E" w14:textId="77777777" w:rsidR="00445C95" w:rsidRPr="004B0F80" w:rsidRDefault="00445C95" w:rsidP="00445C95">
      <w:pPr>
        <w:tabs>
          <w:tab w:val="clear" w:pos="1134"/>
          <w:tab w:val="clear" w:pos="1871"/>
          <w:tab w:val="clear" w:pos="2268"/>
        </w:tabs>
        <w:overflowPunct/>
        <w:autoSpaceDE/>
        <w:autoSpaceDN/>
        <w:adjustRightInd/>
        <w:spacing w:before="0"/>
        <w:jc w:val="right"/>
        <w:rPr>
          <w:sz w:val="20"/>
          <w:lang w:eastAsia="zh-CN"/>
        </w:rPr>
      </w:pPr>
    </w:p>
    <w:p w14:paraId="2D52DC7F" w14:textId="77777777" w:rsidR="00445C95" w:rsidRPr="004B0F80" w:rsidRDefault="00445C95" w:rsidP="00445C95">
      <w:pPr>
        <w:keepNext/>
        <w:keepLines/>
        <w:numPr>
          <w:ilvl w:val="0"/>
          <w:numId w:val="1"/>
        </w:numPr>
        <w:spacing w:before="280"/>
        <w:textAlignment w:val="baseline"/>
        <w:outlineLvl w:val="0"/>
        <w:rPr>
          <w:b/>
          <w:sz w:val="28"/>
        </w:rPr>
      </w:pPr>
      <w:r w:rsidRPr="004B0F80">
        <w:rPr>
          <w:b/>
          <w:sz w:val="28"/>
        </w:rPr>
        <w:t>Introduction</w:t>
      </w:r>
    </w:p>
    <w:p w14:paraId="5EE1BBFE" w14:textId="1B317DE8" w:rsidR="00445C95" w:rsidRPr="004B0F80" w:rsidRDefault="00445C95" w:rsidP="00445C95">
      <w:pPr>
        <w:rPr>
          <w:szCs w:val="24"/>
        </w:rPr>
      </w:pPr>
      <w:r w:rsidRPr="00BC165A">
        <w:rPr>
          <w:szCs w:val="24"/>
        </w:rPr>
        <w:t xml:space="preserve">This document proposes updated technical content to Recommendation ITU-R M.1371-5.  These changes are a result of </w:t>
      </w:r>
      <w:r w:rsidR="00DB39E8">
        <w:rPr>
          <w:szCs w:val="24"/>
        </w:rPr>
        <w:t xml:space="preserve">ongoing refinement of the </w:t>
      </w:r>
      <w:r w:rsidR="00DB39E8">
        <w:rPr>
          <w:szCs w:val="24"/>
          <w:lang w:val="en-US" w:eastAsia="zh-CN"/>
        </w:rPr>
        <w:t xml:space="preserve">new AIS Message 28, a single slot Aids to Navigation (AtoN) message. </w:t>
      </w:r>
      <w:r w:rsidR="00C65A2D">
        <w:rPr>
          <w:szCs w:val="24"/>
          <w:lang w:val="en-US" w:eastAsia="zh-CN"/>
        </w:rPr>
        <w:t>This contributio</w:t>
      </w:r>
      <w:r w:rsidR="00C65A2D" w:rsidRPr="00DF3140">
        <w:rPr>
          <w:szCs w:val="24"/>
          <w:lang w:val="en-US" w:eastAsia="zh-CN"/>
        </w:rPr>
        <w:t xml:space="preserve">n </w:t>
      </w:r>
      <w:r w:rsidR="00272965" w:rsidRPr="00DF3140">
        <w:rPr>
          <w:szCs w:val="24"/>
          <w:lang w:val="en-US" w:eastAsia="zh-CN"/>
        </w:rPr>
        <w:t>identifies vessels that are navigating autonomously or by remote control</w:t>
      </w:r>
      <w:r w:rsidR="00711794" w:rsidRPr="00DF3140">
        <w:rPr>
          <w:szCs w:val="24"/>
          <w:lang w:val="en-US" w:eastAsia="zh-CN"/>
        </w:rPr>
        <w:t>,</w:t>
      </w:r>
      <w:r w:rsidR="00272965" w:rsidRPr="00DF3140">
        <w:rPr>
          <w:szCs w:val="24"/>
          <w:lang w:val="en-US" w:eastAsia="zh-CN"/>
        </w:rPr>
        <w:t xml:space="preserve"> and clarifies the relation between the transmission of Message 1 and Message 14 when operation in burst mode</w:t>
      </w:r>
      <w:r w:rsidR="00A25B83">
        <w:rPr>
          <w:szCs w:val="24"/>
          <w:lang w:val="en-US" w:eastAsia="zh-CN"/>
        </w:rPr>
        <w:t xml:space="preserve"> and provides some general editorial cleanup</w:t>
      </w:r>
      <w:r w:rsidR="00C65A2D" w:rsidRPr="00DF3140">
        <w:rPr>
          <w:szCs w:val="24"/>
          <w:lang w:val="en-US" w:eastAsia="zh-CN"/>
        </w:rPr>
        <w:t>.</w:t>
      </w:r>
      <w:r w:rsidRPr="004B0F80">
        <w:rPr>
          <w:szCs w:val="24"/>
        </w:rPr>
        <w:t xml:space="preserve"> </w:t>
      </w:r>
    </w:p>
    <w:p w14:paraId="14F5E089" w14:textId="77777777" w:rsidR="00445C95" w:rsidRPr="004B0F80" w:rsidRDefault="00445C95" w:rsidP="00445C95">
      <w:pPr>
        <w:keepNext/>
        <w:keepLines/>
        <w:numPr>
          <w:ilvl w:val="0"/>
          <w:numId w:val="1"/>
        </w:numPr>
        <w:spacing w:before="280"/>
        <w:textAlignment w:val="baseline"/>
        <w:outlineLvl w:val="0"/>
        <w:rPr>
          <w:b/>
          <w:sz w:val="28"/>
        </w:rPr>
      </w:pPr>
      <w:r w:rsidRPr="004B0F80">
        <w:rPr>
          <w:b/>
          <w:sz w:val="28"/>
        </w:rPr>
        <w:t>Summary of changes</w:t>
      </w:r>
    </w:p>
    <w:p w14:paraId="37B39268" w14:textId="4BD0BF09" w:rsidR="00445C95" w:rsidRPr="00F05289" w:rsidRDefault="00445C95" w:rsidP="00445C95">
      <w:pPr>
        <w:rPr>
          <w:szCs w:val="24"/>
        </w:rPr>
      </w:pPr>
      <w:r w:rsidRPr="00F05289">
        <w:rPr>
          <w:szCs w:val="24"/>
        </w:rPr>
        <w:t>Listed below are the proposed changes to</w:t>
      </w:r>
      <w:r w:rsidRPr="00F05289">
        <w:t xml:space="preserve"> Document </w:t>
      </w:r>
      <w:r w:rsidR="00DB39E8" w:rsidRPr="00714DA3">
        <w:rPr>
          <w:szCs w:val="24"/>
          <w:lang w:val="en-CA" w:eastAsia="zh-CN"/>
        </w:rPr>
        <w:t>5B/</w:t>
      </w:r>
      <w:r w:rsidR="00DB39E8">
        <w:rPr>
          <w:szCs w:val="24"/>
          <w:lang w:val="en-CA" w:eastAsia="zh-CN"/>
        </w:rPr>
        <w:t xml:space="preserve">315 </w:t>
      </w:r>
      <w:r w:rsidR="00DB39E8" w:rsidRPr="00714DA3">
        <w:rPr>
          <w:szCs w:val="24"/>
          <w:lang w:val="en-CA" w:eastAsia="zh-CN"/>
        </w:rPr>
        <w:t xml:space="preserve">Annex </w:t>
      </w:r>
      <w:r w:rsidR="00DB39E8">
        <w:rPr>
          <w:szCs w:val="24"/>
          <w:lang w:val="en-CA" w:eastAsia="zh-CN"/>
        </w:rPr>
        <w:t>4.4</w:t>
      </w:r>
      <w:r w:rsidR="00DB39E8" w:rsidRPr="00714DA3">
        <w:rPr>
          <w:szCs w:val="24"/>
          <w:lang w:val="en-CA" w:eastAsia="zh-CN"/>
        </w:rPr>
        <w:t xml:space="preserve"> </w:t>
      </w:r>
      <w:r w:rsidRPr="00F05289">
        <w:rPr>
          <w:szCs w:val="24"/>
        </w:rPr>
        <w:t xml:space="preserve">, </w:t>
      </w:r>
      <w:r w:rsidRPr="00F05289">
        <w:t xml:space="preserve">which contribute to the revision of </w:t>
      </w:r>
      <w:r w:rsidRPr="00F05289">
        <w:rPr>
          <w:szCs w:val="24"/>
        </w:rPr>
        <w:t>Recommendation ITU-R M.1371-5:</w:t>
      </w:r>
    </w:p>
    <w:p w14:paraId="7F0460D1" w14:textId="28C454B5" w:rsidR="00445C95" w:rsidRPr="00DF3140" w:rsidRDefault="00445C95" w:rsidP="00C93C86">
      <w:pPr>
        <w:pStyle w:val="ListParagraph"/>
        <w:tabs>
          <w:tab w:val="left" w:pos="1134"/>
          <w:tab w:val="left" w:pos="1871"/>
          <w:tab w:val="left" w:pos="2268"/>
        </w:tabs>
        <w:overflowPunct w:val="0"/>
        <w:autoSpaceDE w:val="0"/>
        <w:autoSpaceDN w:val="0"/>
        <w:adjustRightInd w:val="0"/>
        <w:spacing w:before="120"/>
        <w:textAlignment w:val="baseline"/>
        <w:rPr>
          <w:ins w:id="4" w:author="USA" w:date="2025-08-29T09:46:00Z" w16du:dateUtc="2025-08-29T13:46:00Z"/>
          <w:rFonts w:ascii="Times New Roman" w:hAnsi="Times New Roman" w:cs="Times New Roman"/>
          <w:lang w:val="en-GB"/>
        </w:rPr>
      </w:pPr>
    </w:p>
    <w:p w14:paraId="61D73C02" w14:textId="77777777" w:rsidR="00061656" w:rsidRPr="00DF3140" w:rsidRDefault="00E23067" w:rsidP="00061656">
      <w:r w:rsidRPr="00DF3140">
        <w:rPr>
          <w:szCs w:val="24"/>
        </w:rPr>
        <w:t>Updated</w:t>
      </w:r>
      <w:r w:rsidRPr="00DF3140">
        <w:t xml:space="preserve"> Table A7-3 to address editorial issues and to propose using Navigational status 9 and 10 to indicate navigating remotely or navigating autonomously.</w:t>
      </w:r>
    </w:p>
    <w:p w14:paraId="4086ED96" w14:textId="0FC8715C" w:rsidR="00E23067" w:rsidRPr="00DF3140" w:rsidRDefault="00E23067" w:rsidP="00061656">
      <w:r w:rsidRPr="00DF3140">
        <w:rPr>
          <w:szCs w:val="24"/>
        </w:rPr>
        <w:t>Updated</w:t>
      </w:r>
      <w:r w:rsidRPr="00DF3140">
        <w:t xml:space="preserve"> Table A7-41 to reflect the work that has been done on Message 28.</w:t>
      </w:r>
    </w:p>
    <w:p w14:paraId="0949135C" w14:textId="2C8A01A5" w:rsidR="00E23067" w:rsidRPr="00DF3140" w:rsidRDefault="00E23067" w:rsidP="00061656">
      <w:r w:rsidRPr="00DF3140">
        <w:rPr>
          <w:szCs w:val="24"/>
        </w:rPr>
        <w:t>Modified</w:t>
      </w:r>
      <w:r w:rsidRPr="00DF3140">
        <w:t xml:space="preserve"> section A8-5 to clarify how Message 1 and Message 14 are related.</w:t>
      </w:r>
    </w:p>
    <w:p w14:paraId="6E6F7CE3" w14:textId="5ED58B4E" w:rsidR="00061656" w:rsidRDefault="00061656" w:rsidP="00061656">
      <w:r w:rsidRPr="00DF3140">
        <w:t xml:space="preserve">Added a new section A8-6 to describe how to use the information contained in Message 1 and </w:t>
      </w:r>
      <w:r w:rsidRPr="00DF3140">
        <w:rPr>
          <w:szCs w:val="24"/>
        </w:rPr>
        <w:t>Message</w:t>
      </w:r>
      <w:r w:rsidRPr="00DF3140">
        <w:t xml:space="preserve"> 14 to create the Supplemental device ID.</w:t>
      </w:r>
    </w:p>
    <w:p w14:paraId="7D5AF52B" w14:textId="3E17383D" w:rsidR="00A25B83" w:rsidRDefault="00A25B83" w:rsidP="00061656">
      <w:pPr>
        <w:rPr>
          <w:highlight w:val="yellow"/>
        </w:rPr>
      </w:pPr>
      <w:ins w:id="5" w:author="USA" w:date="2025-09-08T09:17:00Z" w16du:dateUtc="2025-09-08T13:17:00Z">
        <w:r w:rsidRPr="00A25B83">
          <w:rPr>
            <w:highlight w:val="yellow"/>
          </w:rPr>
          <w:t>Removed any reference</w:t>
        </w:r>
      </w:ins>
      <w:ins w:id="6" w:author="USA" w:date="2025-09-08T09:18:00Z" w16du:dateUtc="2025-09-08T13:18:00Z">
        <w:r w:rsidRPr="00A25B83">
          <w:rPr>
            <w:highlight w:val="yellow"/>
          </w:rPr>
          <w:t xml:space="preserve"> to Channel 2006, AMRD Group B</w:t>
        </w:r>
      </w:ins>
      <w:ins w:id="7" w:author="USA" w:date="2025-09-08T09:45:00Z" w16du:dateUtc="2025-09-08T13:45:00Z">
        <w:r w:rsidR="00726A31">
          <w:rPr>
            <w:highlight w:val="yellow"/>
          </w:rPr>
          <w:t>,</w:t>
        </w:r>
      </w:ins>
      <w:ins w:id="8" w:author="USA" w:date="2025-09-08T09:18:00Z" w16du:dateUtc="2025-09-08T13:18:00Z">
        <w:r w:rsidRPr="00A25B83">
          <w:rPr>
            <w:highlight w:val="yellow"/>
          </w:rPr>
          <w:t xml:space="preserve"> and 106.900 MHz.</w:t>
        </w:r>
      </w:ins>
    </w:p>
    <w:p w14:paraId="1E643778" w14:textId="525527BD" w:rsidR="00AD4E90" w:rsidRPr="00AD4E90" w:rsidRDefault="00AD4E90" w:rsidP="00AD4E90">
      <w:pPr>
        <w:rPr>
          <w:ins w:id="9" w:author="USA" w:date="2025-09-22T09:14:00Z"/>
          <w:highlight w:val="yellow"/>
        </w:rPr>
      </w:pPr>
      <w:ins w:id="10" w:author="USA" w:date="2025-09-22T09:14:00Z">
        <w:r w:rsidRPr="00AD4E90">
          <w:rPr>
            <w:highlight w:val="yellow"/>
          </w:rPr>
          <w:t xml:space="preserve">Change Table A6-9 Remarks column to read Not </w:t>
        </w:r>
      </w:ins>
      <w:ins w:id="11" w:author="USA" w:date="2025-09-22T09:14:00Z" w16du:dateUtc="2025-09-22T13:14:00Z">
        <w:r>
          <w:rPr>
            <w:highlight w:val="yellow"/>
          </w:rPr>
          <w:t>used</w:t>
        </w:r>
      </w:ins>
      <w:ins w:id="12" w:author="USA" w:date="2025-09-22T09:14:00Z">
        <w:r w:rsidRPr="00AD4E90">
          <w:rPr>
            <w:highlight w:val="yellow"/>
          </w:rPr>
          <w:t xml:space="preserve"> by AIS Class B vice Not used by Class B</w:t>
        </w:r>
      </w:ins>
    </w:p>
    <w:p w14:paraId="61919384" w14:textId="12317126" w:rsidR="00A25B83" w:rsidRPr="00A25B83" w:rsidRDefault="00A25B83" w:rsidP="00061656">
      <w:pPr>
        <w:rPr>
          <w:ins w:id="13" w:author="USA" w:date="2025-09-08T09:18:00Z" w16du:dateUtc="2025-09-08T13:18:00Z"/>
          <w:highlight w:val="yellow"/>
        </w:rPr>
      </w:pPr>
      <w:ins w:id="14" w:author="USA" w:date="2025-09-08T09:24:00Z" w16du:dateUtc="2025-09-08T13:24:00Z">
        <w:r>
          <w:rPr>
            <w:highlight w:val="yellow"/>
          </w:rPr>
          <w:t>Added a DTE indicator for the application layer.</w:t>
        </w:r>
      </w:ins>
    </w:p>
    <w:p w14:paraId="2BFAB646" w14:textId="5C96DD7D" w:rsidR="00A25B83" w:rsidRDefault="00A25B83" w:rsidP="00061656">
      <w:ins w:id="15" w:author="USA" w:date="2025-09-08T09:18:00Z" w16du:dateUtc="2025-09-08T13:18:00Z">
        <w:r w:rsidRPr="00A25B83">
          <w:rPr>
            <w:highlight w:val="yellow"/>
          </w:rPr>
          <w:t>General editorial cleanup</w:t>
        </w:r>
      </w:ins>
      <w:ins w:id="16" w:author="USA" w:date="2025-09-08T09:42:00Z" w16du:dateUtc="2025-09-08T13:42:00Z">
        <w:r w:rsidR="000A58A5">
          <w:rPr>
            <w:highlight w:val="yellow"/>
          </w:rPr>
          <w:t xml:space="preserve"> and clarifications</w:t>
        </w:r>
      </w:ins>
      <w:ins w:id="17" w:author="USA" w:date="2025-09-08T09:18:00Z" w16du:dateUtc="2025-09-08T13:18:00Z">
        <w:r w:rsidRPr="00A25B83">
          <w:rPr>
            <w:highlight w:val="yellow"/>
          </w:rPr>
          <w:t>.</w:t>
        </w:r>
      </w:ins>
    </w:p>
    <w:p w14:paraId="69C468F5" w14:textId="77777777" w:rsidR="00E23067" w:rsidRPr="00F05289" w:rsidRDefault="00E23067" w:rsidP="00C93C86">
      <w:pPr>
        <w:pStyle w:val="ListParagraph"/>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p>
    <w:p w14:paraId="679A8542" w14:textId="060DEEAC" w:rsidR="00445C95" w:rsidRPr="00F05289" w:rsidRDefault="00445C95" w:rsidP="00445C95">
      <w:pPr>
        <w:keepNext/>
        <w:keepLines/>
        <w:numPr>
          <w:ilvl w:val="0"/>
          <w:numId w:val="1"/>
        </w:numPr>
        <w:spacing w:before="280"/>
        <w:textAlignment w:val="baseline"/>
        <w:outlineLvl w:val="0"/>
        <w:rPr>
          <w:b/>
          <w:sz w:val="28"/>
        </w:rPr>
      </w:pPr>
      <w:r w:rsidRPr="00F05289">
        <w:rPr>
          <w:b/>
          <w:sz w:val="28"/>
        </w:rPr>
        <w:lastRenderedPageBreak/>
        <w:t>Attachment</w:t>
      </w:r>
    </w:p>
    <w:p w14:paraId="2DF71F60" w14:textId="41704D7E" w:rsidR="00445C95" w:rsidRDefault="00445C95" w:rsidP="00445C95">
      <w:pPr>
        <w:rPr>
          <w:szCs w:val="24"/>
        </w:rPr>
      </w:pPr>
      <w:r w:rsidRPr="004B0F80">
        <w:rPr>
          <w:szCs w:val="24"/>
        </w:rPr>
        <w:t xml:space="preserve">The following attachment contains the proposed changes to Annex </w:t>
      </w:r>
      <w:r w:rsidR="00DB39E8">
        <w:rPr>
          <w:szCs w:val="24"/>
        </w:rPr>
        <w:t>4.4</w:t>
      </w:r>
      <w:r w:rsidRPr="004B0F80">
        <w:rPr>
          <w:szCs w:val="24"/>
        </w:rPr>
        <w:t xml:space="preserve"> of the chairman’s report</w:t>
      </w:r>
      <w:r>
        <w:rPr>
          <w:szCs w:val="24"/>
        </w:rPr>
        <w:t xml:space="preserve">.   </w:t>
      </w:r>
      <w:r w:rsidR="00961906" w:rsidRPr="00DF3140">
        <w:rPr>
          <w:szCs w:val="24"/>
        </w:rPr>
        <w:t>O</w:t>
      </w:r>
      <w:r w:rsidR="009F079E" w:rsidRPr="00DF3140">
        <w:rPr>
          <w:szCs w:val="24"/>
        </w:rPr>
        <w:t>nly</w:t>
      </w:r>
      <w:r w:rsidRPr="00DF3140">
        <w:rPr>
          <w:szCs w:val="24"/>
        </w:rPr>
        <w:t xml:space="preserve"> the</w:t>
      </w:r>
      <w:r>
        <w:rPr>
          <w:szCs w:val="24"/>
        </w:rPr>
        <w:t xml:space="preserve"> new proposed changes are shown in </w:t>
      </w:r>
      <w:r w:rsidRPr="004B0F80">
        <w:rPr>
          <w:szCs w:val="24"/>
        </w:rPr>
        <w:t>track changes.  Note that only the relevant sections have been included in this proposal.</w:t>
      </w:r>
    </w:p>
    <w:p w14:paraId="57A13DE7" w14:textId="2619FFAC" w:rsidR="00445C95" w:rsidRDefault="00445C95">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C95" w:rsidRPr="00AD66D2" w14:paraId="79C02DD5" w14:textId="77777777" w:rsidTr="00B93110">
        <w:trPr>
          <w:cantSplit/>
        </w:trPr>
        <w:tc>
          <w:tcPr>
            <w:tcW w:w="6487" w:type="dxa"/>
            <w:vAlign w:val="center"/>
          </w:tcPr>
          <w:p w14:paraId="7321A601" w14:textId="77777777" w:rsidR="00445C95" w:rsidRPr="00AD66D2" w:rsidRDefault="00445C95" w:rsidP="00B93110">
            <w:pPr>
              <w:shd w:val="solid" w:color="FFFFFF" w:fill="FFFFFF"/>
              <w:spacing w:before="0"/>
              <w:rPr>
                <w:rFonts w:ascii="Verdana" w:hAnsi="Verdana" w:cs="Times New Roman Bold"/>
                <w:b/>
                <w:bCs/>
                <w:sz w:val="26"/>
                <w:szCs w:val="26"/>
              </w:rPr>
            </w:pPr>
            <w:r w:rsidRPr="00AD66D2">
              <w:rPr>
                <w:rFonts w:ascii="Verdana" w:hAnsi="Verdana" w:cs="Times New Roman Bold"/>
                <w:b/>
                <w:bCs/>
                <w:sz w:val="26"/>
                <w:szCs w:val="26"/>
              </w:rPr>
              <w:lastRenderedPageBreak/>
              <w:t>Radiocommunication Study Groups</w:t>
            </w:r>
          </w:p>
        </w:tc>
        <w:tc>
          <w:tcPr>
            <w:tcW w:w="3402" w:type="dxa"/>
          </w:tcPr>
          <w:p w14:paraId="6CEA7610" w14:textId="1AECA4FA" w:rsidR="00445C95" w:rsidRPr="00AD66D2" w:rsidRDefault="00445C95" w:rsidP="00B93110">
            <w:pPr>
              <w:shd w:val="solid" w:color="FFFFFF" w:fill="FFFFFF"/>
              <w:spacing w:before="0" w:line="240" w:lineRule="atLeast"/>
            </w:pPr>
            <w:bookmarkStart w:id="18" w:name="ditulogo"/>
            <w:bookmarkEnd w:id="18"/>
            <w:r w:rsidRPr="00AD66D2">
              <w:rPr>
                <w:noProof/>
              </w:rPr>
              <w:drawing>
                <wp:inline distT="0" distB="0" distL="0" distR="0" wp14:anchorId="2C00F07C" wp14:editId="0ED1A8BA">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45C95" w:rsidRPr="00AD66D2" w14:paraId="496A3D6C" w14:textId="77777777" w:rsidTr="00B93110">
        <w:trPr>
          <w:cantSplit/>
        </w:trPr>
        <w:tc>
          <w:tcPr>
            <w:tcW w:w="6487" w:type="dxa"/>
            <w:tcBorders>
              <w:bottom w:val="single" w:sz="12" w:space="0" w:color="auto"/>
            </w:tcBorders>
          </w:tcPr>
          <w:p w14:paraId="5CAB457B" w14:textId="77777777" w:rsidR="00445C95" w:rsidRPr="00AD66D2" w:rsidRDefault="00445C95" w:rsidP="00B9311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1955853" w14:textId="77777777" w:rsidR="00445C95" w:rsidRPr="00AD66D2" w:rsidRDefault="00445C95" w:rsidP="00B93110">
            <w:pPr>
              <w:shd w:val="solid" w:color="FFFFFF" w:fill="FFFFFF"/>
              <w:spacing w:before="0" w:after="48" w:line="240" w:lineRule="atLeast"/>
              <w:rPr>
                <w:sz w:val="22"/>
                <w:szCs w:val="22"/>
              </w:rPr>
            </w:pPr>
          </w:p>
        </w:tc>
      </w:tr>
      <w:tr w:rsidR="00445C95" w:rsidRPr="00AD66D2" w14:paraId="4BF9D931" w14:textId="77777777" w:rsidTr="00B93110">
        <w:trPr>
          <w:cantSplit/>
        </w:trPr>
        <w:tc>
          <w:tcPr>
            <w:tcW w:w="6487" w:type="dxa"/>
            <w:tcBorders>
              <w:top w:val="single" w:sz="12" w:space="0" w:color="auto"/>
            </w:tcBorders>
          </w:tcPr>
          <w:p w14:paraId="0BC326D6" w14:textId="77777777" w:rsidR="00445C95" w:rsidRPr="00AD66D2" w:rsidRDefault="00445C95" w:rsidP="00B9311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8B5A7F9" w14:textId="77777777" w:rsidR="00445C95" w:rsidRPr="00AD66D2" w:rsidRDefault="00445C95" w:rsidP="00B93110">
            <w:pPr>
              <w:shd w:val="solid" w:color="FFFFFF" w:fill="FFFFFF"/>
              <w:spacing w:before="0" w:after="48" w:line="240" w:lineRule="atLeast"/>
            </w:pPr>
          </w:p>
        </w:tc>
      </w:tr>
      <w:tr w:rsidR="00445C95" w:rsidRPr="00B306BC" w14:paraId="7448C4EE" w14:textId="77777777" w:rsidTr="00B93110">
        <w:trPr>
          <w:cantSplit/>
        </w:trPr>
        <w:tc>
          <w:tcPr>
            <w:tcW w:w="6487" w:type="dxa"/>
            <w:vMerge w:val="restart"/>
          </w:tcPr>
          <w:p w14:paraId="4B0E0F8E" w14:textId="0E991DEE" w:rsidR="00445C95" w:rsidRPr="00B306BC" w:rsidRDefault="00445C95" w:rsidP="00B93110">
            <w:pPr>
              <w:shd w:val="solid" w:color="FFFFFF" w:fill="FFFFFF"/>
              <w:tabs>
                <w:tab w:val="clear" w:pos="1134"/>
                <w:tab w:val="clear" w:pos="1871"/>
                <w:tab w:val="clear" w:pos="2268"/>
              </w:tabs>
              <w:spacing w:before="0" w:after="120"/>
              <w:ind w:left="1134" w:hanging="1134"/>
              <w:rPr>
                <w:rFonts w:ascii="Verdana" w:hAnsi="Verdana"/>
                <w:sz w:val="20"/>
                <w:lang w:val="fr-FR"/>
              </w:rPr>
            </w:pPr>
            <w:r w:rsidRPr="00B306BC">
              <w:rPr>
                <w:rFonts w:ascii="Verdana" w:hAnsi="Verdana"/>
                <w:sz w:val="20"/>
                <w:lang w:val="fr-FR"/>
              </w:rPr>
              <w:t>Source:</w:t>
            </w:r>
            <w:r w:rsidRPr="00B306BC">
              <w:rPr>
                <w:rFonts w:ascii="Verdana" w:hAnsi="Verdana"/>
                <w:sz w:val="20"/>
                <w:lang w:val="fr-FR"/>
              </w:rPr>
              <w:tab/>
            </w:r>
            <w:r w:rsidR="00EE4D7E" w:rsidRPr="00B306BC">
              <w:rPr>
                <w:rFonts w:ascii="Verdana" w:hAnsi="Verdana"/>
                <w:sz w:val="20"/>
                <w:lang w:val="fr-FR"/>
              </w:rPr>
              <w:t>Document 5B/</w:t>
            </w:r>
            <w:r w:rsidR="00EE4D7E">
              <w:rPr>
                <w:rFonts w:ascii="Verdana" w:hAnsi="Verdana" w:hint="eastAsia"/>
                <w:sz w:val="20"/>
                <w:lang w:val="fr-FR" w:eastAsia="ko-KR"/>
              </w:rPr>
              <w:t>TEMP/112</w:t>
            </w:r>
          </w:p>
          <w:p w14:paraId="7577A3DB" w14:textId="77777777" w:rsidR="00445C95" w:rsidRPr="00B306BC" w:rsidRDefault="00445C95" w:rsidP="00B93110">
            <w:pPr>
              <w:shd w:val="solid" w:color="FFFFFF" w:fill="FFFFFF"/>
              <w:tabs>
                <w:tab w:val="clear" w:pos="1134"/>
                <w:tab w:val="clear" w:pos="1871"/>
                <w:tab w:val="clear" w:pos="2268"/>
              </w:tabs>
              <w:spacing w:before="0" w:after="120"/>
              <w:ind w:left="1134" w:hanging="1134"/>
              <w:rPr>
                <w:rFonts w:ascii="Verdana" w:hAnsi="Verdana"/>
                <w:sz w:val="20"/>
                <w:lang w:val="fr-FR"/>
              </w:rPr>
            </w:pPr>
            <w:r w:rsidRPr="00B306BC">
              <w:rPr>
                <w:rFonts w:ascii="Verdana" w:hAnsi="Verdana"/>
                <w:sz w:val="20"/>
                <w:lang w:val="fr-FR"/>
              </w:rPr>
              <w:t>Subject:</w:t>
            </w:r>
            <w:r w:rsidRPr="00B306BC">
              <w:rPr>
                <w:rFonts w:ascii="Verdana" w:hAnsi="Verdana"/>
                <w:sz w:val="20"/>
                <w:lang w:val="fr-FR"/>
              </w:rPr>
              <w:tab/>
              <w:t xml:space="preserve">Recommendation </w:t>
            </w:r>
            <w:hyperlink r:id="rId9" w:history="1">
              <w:r w:rsidRPr="00B306BC">
                <w:rPr>
                  <w:rStyle w:val="Hyperlink"/>
                  <w:rFonts w:ascii="Verdana" w:hAnsi="Verdana"/>
                  <w:sz w:val="20"/>
                  <w:lang w:val="fr-FR"/>
                </w:rPr>
                <w:t>ITU-R M.1371-5</w:t>
              </w:r>
            </w:hyperlink>
          </w:p>
        </w:tc>
        <w:tc>
          <w:tcPr>
            <w:tcW w:w="3402" w:type="dxa"/>
          </w:tcPr>
          <w:p w14:paraId="3DF20619" w14:textId="77777777" w:rsidR="00EE4D7E" w:rsidRDefault="00EE4D7E" w:rsidP="00EE4D7E">
            <w:pPr>
              <w:pStyle w:val="DocData"/>
              <w:framePr w:hSpace="0" w:wrap="auto" w:hAnchor="text" w:yAlign="inline"/>
              <w:rPr>
                <w:lang w:val="it-IT" w:eastAsia="ko-KR"/>
              </w:rPr>
            </w:pPr>
            <w:r>
              <w:rPr>
                <w:rFonts w:hint="eastAsia"/>
                <w:lang w:val="it-IT" w:eastAsia="ko-KR"/>
              </w:rPr>
              <w:t>Annex 4.4 to</w:t>
            </w:r>
          </w:p>
          <w:p w14:paraId="09D610A2" w14:textId="08E0B1F2" w:rsidR="00445C95" w:rsidRPr="00B306BC" w:rsidRDefault="00EE4D7E" w:rsidP="00EE4D7E">
            <w:pPr>
              <w:pStyle w:val="DocData"/>
              <w:framePr w:hSpace="0" w:wrap="auto" w:hAnchor="text" w:yAlign="inline"/>
              <w:rPr>
                <w:lang w:val="it-IT"/>
              </w:rPr>
            </w:pPr>
            <w:r w:rsidRPr="00B306BC">
              <w:rPr>
                <w:lang w:val="it-IT"/>
              </w:rPr>
              <w:t>Document 5B/</w:t>
            </w:r>
            <w:r>
              <w:rPr>
                <w:rFonts w:hint="eastAsia"/>
                <w:lang w:val="it-IT" w:eastAsia="ko-KR"/>
              </w:rPr>
              <w:t>315-</w:t>
            </w:r>
            <w:r w:rsidRPr="00B306BC">
              <w:rPr>
                <w:lang w:val="it-IT"/>
              </w:rPr>
              <w:t>E</w:t>
            </w:r>
          </w:p>
        </w:tc>
      </w:tr>
      <w:tr w:rsidR="00445C95" w:rsidRPr="00AD66D2" w14:paraId="3F760062" w14:textId="77777777" w:rsidTr="00B93110">
        <w:trPr>
          <w:cantSplit/>
        </w:trPr>
        <w:tc>
          <w:tcPr>
            <w:tcW w:w="6487" w:type="dxa"/>
            <w:vMerge/>
          </w:tcPr>
          <w:p w14:paraId="26B7D380" w14:textId="77777777" w:rsidR="00445C95" w:rsidRPr="00B306BC" w:rsidRDefault="00445C95" w:rsidP="00B93110">
            <w:pPr>
              <w:spacing w:before="60"/>
              <w:jc w:val="center"/>
              <w:rPr>
                <w:b/>
                <w:smallCaps/>
                <w:sz w:val="32"/>
                <w:lang w:val="it-IT" w:eastAsia="zh-CN"/>
              </w:rPr>
            </w:pPr>
          </w:p>
        </w:tc>
        <w:tc>
          <w:tcPr>
            <w:tcW w:w="3402" w:type="dxa"/>
          </w:tcPr>
          <w:p w14:paraId="7539A4D9" w14:textId="4E21103F" w:rsidR="00445C95" w:rsidRPr="00AD66D2" w:rsidRDefault="00EE4D7E" w:rsidP="00B93110">
            <w:pPr>
              <w:pStyle w:val="DocData"/>
              <w:framePr w:hSpace="0" w:wrap="auto" w:hAnchor="text" w:yAlign="inline"/>
            </w:pPr>
            <w:r>
              <w:rPr>
                <w:rFonts w:hint="eastAsia"/>
                <w:lang w:eastAsia="ko-KR"/>
              </w:rPr>
              <w:t>13</w:t>
            </w:r>
            <w:r>
              <w:t xml:space="preserve"> May 2025</w:t>
            </w:r>
          </w:p>
        </w:tc>
      </w:tr>
      <w:tr w:rsidR="00445C95" w:rsidRPr="00AD66D2" w14:paraId="04EF81DA" w14:textId="77777777" w:rsidTr="00B93110">
        <w:trPr>
          <w:cantSplit/>
        </w:trPr>
        <w:tc>
          <w:tcPr>
            <w:tcW w:w="6487" w:type="dxa"/>
            <w:vMerge/>
          </w:tcPr>
          <w:p w14:paraId="2CF98AA4" w14:textId="77777777" w:rsidR="00445C95" w:rsidRPr="00AD66D2" w:rsidRDefault="00445C95" w:rsidP="00B93110">
            <w:pPr>
              <w:spacing w:before="60"/>
              <w:jc w:val="center"/>
              <w:rPr>
                <w:b/>
                <w:smallCaps/>
                <w:sz w:val="32"/>
                <w:lang w:eastAsia="zh-CN"/>
              </w:rPr>
            </w:pPr>
          </w:p>
        </w:tc>
        <w:tc>
          <w:tcPr>
            <w:tcW w:w="3402" w:type="dxa"/>
          </w:tcPr>
          <w:p w14:paraId="7C4883A6" w14:textId="77777777" w:rsidR="00445C95" w:rsidRPr="00AD66D2" w:rsidRDefault="00445C95" w:rsidP="00B93110">
            <w:pPr>
              <w:pStyle w:val="DocData"/>
              <w:framePr w:hSpace="0" w:wrap="auto" w:hAnchor="text" w:yAlign="inline"/>
              <w:rPr>
                <w:rFonts w:eastAsia="SimSun"/>
              </w:rPr>
            </w:pPr>
            <w:r w:rsidRPr="00AD66D2">
              <w:rPr>
                <w:rFonts w:eastAsia="SimSun"/>
              </w:rPr>
              <w:t>English only</w:t>
            </w:r>
          </w:p>
        </w:tc>
      </w:tr>
      <w:tr w:rsidR="00445C95" w:rsidRPr="00AD66D2" w14:paraId="270A50BA" w14:textId="77777777" w:rsidTr="00B93110">
        <w:trPr>
          <w:cantSplit/>
        </w:trPr>
        <w:tc>
          <w:tcPr>
            <w:tcW w:w="9889" w:type="dxa"/>
            <w:gridSpan w:val="2"/>
          </w:tcPr>
          <w:p w14:paraId="73553620" w14:textId="3A9BA673" w:rsidR="00445C95" w:rsidRPr="00AD66D2" w:rsidRDefault="00EE4D7E" w:rsidP="00B93110">
            <w:pPr>
              <w:pStyle w:val="Source"/>
              <w:spacing w:before="720"/>
              <w:rPr>
                <w:lang w:eastAsia="zh-CN"/>
              </w:rPr>
            </w:pPr>
            <w:r w:rsidRPr="00AD66D2">
              <w:rPr>
                <w:rFonts w:eastAsia="MS Mincho"/>
              </w:rPr>
              <w:t xml:space="preserve">Annex </w:t>
            </w:r>
            <w:r>
              <w:rPr>
                <w:rFonts w:eastAsia="Malgun Gothic" w:hint="eastAsia"/>
                <w:lang w:eastAsia="ko-KR"/>
              </w:rPr>
              <w:t>4.4</w:t>
            </w:r>
            <w:r w:rsidRPr="00AD66D2">
              <w:rPr>
                <w:rFonts w:eastAsia="MS Mincho"/>
              </w:rPr>
              <w:t xml:space="preserve"> to </w:t>
            </w:r>
            <w:r w:rsidRPr="00AA4E5F">
              <w:rPr>
                <w:lang w:eastAsia="ja-JP"/>
              </w:rPr>
              <w:t>Working</w:t>
            </w:r>
            <w:r w:rsidRPr="00AD66D2">
              <w:rPr>
                <w:rFonts w:eastAsia="MS Mincho"/>
              </w:rPr>
              <w:t xml:space="preserve"> Party 5B Chair’s Report</w:t>
            </w:r>
          </w:p>
        </w:tc>
      </w:tr>
      <w:tr w:rsidR="00445C95" w:rsidRPr="00AD66D2" w14:paraId="782A96F4" w14:textId="77777777" w:rsidTr="00B93110">
        <w:trPr>
          <w:cantSplit/>
        </w:trPr>
        <w:tc>
          <w:tcPr>
            <w:tcW w:w="9889" w:type="dxa"/>
            <w:gridSpan w:val="2"/>
          </w:tcPr>
          <w:p w14:paraId="51C7C703" w14:textId="77777777" w:rsidR="00445C95" w:rsidRPr="00AD66D2" w:rsidRDefault="00445C95" w:rsidP="00B93110">
            <w:pPr>
              <w:pStyle w:val="Title1"/>
              <w:rPr>
                <w:lang w:eastAsia="zh-CN"/>
              </w:rPr>
            </w:pPr>
            <w:r w:rsidRPr="00AD66D2">
              <w:rPr>
                <w:caps w:val="0"/>
              </w:rPr>
              <w:t>PRELIMINARY DRAFT REVISION OF RECOMMENDATION ITU-R M.1371-5</w:t>
            </w:r>
          </w:p>
        </w:tc>
      </w:tr>
      <w:tr w:rsidR="00445C95" w:rsidRPr="00AD66D2" w14:paraId="086F2C3E" w14:textId="77777777" w:rsidTr="00B93110">
        <w:trPr>
          <w:cantSplit/>
        </w:trPr>
        <w:tc>
          <w:tcPr>
            <w:tcW w:w="9889" w:type="dxa"/>
            <w:gridSpan w:val="2"/>
          </w:tcPr>
          <w:p w14:paraId="14EDF8D1" w14:textId="77777777" w:rsidR="00445C95" w:rsidRPr="00AD66D2" w:rsidRDefault="00445C95" w:rsidP="00B93110">
            <w:pPr>
              <w:pStyle w:val="Title4"/>
              <w:rPr>
                <w:lang w:eastAsia="zh-CN"/>
              </w:rPr>
            </w:pPr>
            <w:r w:rsidRPr="00AD66D2">
              <w:t>Technical characteristics for an automatic identification system using time division multiple access in the VHF maritime mobile frequency band</w:t>
            </w:r>
          </w:p>
        </w:tc>
      </w:tr>
    </w:tbl>
    <w:p w14:paraId="316717A7" w14:textId="77777777" w:rsidR="007E69AD" w:rsidRPr="007E69AD" w:rsidRDefault="007E69AD" w:rsidP="007E69AD"/>
    <w:p w14:paraId="5B0331FD" w14:textId="77777777" w:rsidR="007E69AD" w:rsidRPr="00A3763E" w:rsidRDefault="007E69AD" w:rsidP="007E69AD">
      <w:pPr>
        <w:rPr>
          <w:i/>
          <w:iCs/>
        </w:rPr>
      </w:pPr>
      <w:r w:rsidRPr="00A3763E">
        <w:rPr>
          <w:i/>
          <w:iCs/>
        </w:rPr>
        <w:t>(No additional changes prior to this section)</w:t>
      </w:r>
    </w:p>
    <w:p w14:paraId="24A1AC53" w14:textId="77777777" w:rsidR="007E69AD" w:rsidRDefault="007E69AD" w:rsidP="007E69AD">
      <w:pPr>
        <w:rPr>
          <w:ins w:id="19" w:author="USA" w:date="2025-09-05T09:32:00Z" w16du:dateUtc="2025-09-05T13:32:00Z"/>
        </w:rPr>
      </w:pPr>
    </w:p>
    <w:p w14:paraId="76C9D80A" w14:textId="03FC9C52" w:rsidR="009928BD" w:rsidRPr="00A25B83" w:rsidDel="009928BD" w:rsidRDefault="009928BD" w:rsidP="009928BD">
      <w:pPr>
        <w:keepNext/>
        <w:keepLines/>
        <w:tabs>
          <w:tab w:val="clear" w:pos="1134"/>
        </w:tabs>
        <w:spacing w:before="200"/>
        <w:ind w:left="1134" w:hanging="1134"/>
        <w:textAlignment w:val="baseline"/>
        <w:outlineLvl w:val="3"/>
        <w:rPr>
          <w:del w:id="20" w:author="USA" w:date="2025-09-05T09:33:00Z" w16du:dateUtc="2025-09-05T13:33:00Z"/>
          <w:rFonts w:eastAsia="Batang"/>
          <w:b/>
          <w:highlight w:val="yellow"/>
        </w:rPr>
      </w:pPr>
      <w:del w:id="21" w:author="USA" w:date="2025-09-05T09:33:00Z" w16du:dateUtc="2025-09-05T13:33:00Z">
        <w:r w:rsidRPr="00A25B83" w:rsidDel="009928BD">
          <w:rPr>
            <w:rFonts w:eastAsia="Batang"/>
            <w:b/>
            <w:highlight w:val="yellow"/>
          </w:rPr>
          <w:delText>A1-2.1.5.4</w:delText>
        </w:r>
        <w:r w:rsidRPr="00A25B83" w:rsidDel="009928BD">
          <w:rPr>
            <w:rFonts w:eastAsia="Batang"/>
            <w:b/>
            <w:highlight w:val="yellow"/>
          </w:rPr>
          <w:tab/>
          <w:delText>AMRD Group B</w:delText>
        </w:r>
      </w:del>
    </w:p>
    <w:p w14:paraId="3871F3F1" w14:textId="2F914C7A" w:rsidR="009928BD" w:rsidRPr="009928BD" w:rsidDel="009928BD" w:rsidRDefault="009928BD" w:rsidP="009928BD">
      <w:pPr>
        <w:textAlignment w:val="baseline"/>
        <w:rPr>
          <w:del w:id="22" w:author="USA" w:date="2025-09-05T09:33:00Z" w16du:dateUtc="2025-09-05T13:33:00Z"/>
          <w:rFonts w:eastAsia="Batang"/>
          <w:lang w:eastAsia="zh-CN"/>
        </w:rPr>
      </w:pPr>
      <w:del w:id="23" w:author="USA" w:date="2025-09-05T09:33:00Z" w16du:dateUtc="2025-09-05T13:33:00Z">
        <w:r w:rsidRPr="00A25B83" w:rsidDel="009928BD">
          <w:rPr>
            <w:rFonts w:eastAsia="Batang"/>
            <w:highlight w:val="yellow"/>
            <w:lang w:eastAsia="zh-CN"/>
          </w:rPr>
          <w:delText>The technical and operational characteristics of AMRD Group B using AIS technology are detailed in Recommendation ITU-R M.2135.</w:delText>
        </w:r>
      </w:del>
    </w:p>
    <w:p w14:paraId="2F01FC3B" w14:textId="77777777" w:rsidR="009928BD" w:rsidRPr="007E69AD" w:rsidRDefault="009928BD" w:rsidP="009928BD"/>
    <w:p w14:paraId="7A362358" w14:textId="77777777" w:rsidR="009928BD" w:rsidRPr="00A3763E" w:rsidRDefault="009928BD" w:rsidP="009928BD">
      <w:pPr>
        <w:rPr>
          <w:i/>
          <w:iCs/>
        </w:rPr>
      </w:pPr>
      <w:r w:rsidRPr="00A3763E">
        <w:rPr>
          <w:i/>
          <w:iCs/>
        </w:rPr>
        <w:t>(No additional changes prior to this section)</w:t>
      </w:r>
    </w:p>
    <w:p w14:paraId="5222911C" w14:textId="77777777" w:rsidR="007E69AD" w:rsidRDefault="007E69AD" w:rsidP="007E69AD">
      <w:pPr>
        <w:rPr>
          <w:rFonts w:eastAsia="Batang"/>
        </w:rPr>
      </w:pPr>
    </w:p>
    <w:p w14:paraId="465FA5E2" w14:textId="734FA966" w:rsidR="007E69AD" w:rsidRDefault="007E69AD" w:rsidP="007E69AD">
      <w:pPr>
        <w:jc w:val="center"/>
        <w:rPr>
          <w:rFonts w:eastAsia="Batang"/>
        </w:rPr>
      </w:pPr>
      <w:r w:rsidRPr="007E69AD">
        <w:rPr>
          <w:rFonts w:eastAsia="Batang"/>
        </w:rPr>
        <w:t>TABLE A1-2</w:t>
      </w:r>
    </w:p>
    <w:p w14:paraId="2D3BFDE7" w14:textId="4E5FA592" w:rsidR="007E69AD" w:rsidRDefault="007E69AD" w:rsidP="007E69AD">
      <w:pPr>
        <w:jc w:val="center"/>
      </w:pPr>
      <w:r w:rsidRPr="007E69AD">
        <w:rPr>
          <w:rFonts w:eastAsia="Batang"/>
        </w:rPr>
        <w:t>Reporting intervals for equipment other than Class A shipborne mobile equipment</w:t>
      </w:r>
    </w:p>
    <w:tbl>
      <w:tblPr>
        <w:tblpPr w:leftFromText="180" w:rightFromText="180" w:vertAnchor="text" w:tblpY="219"/>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5529"/>
        <w:gridCol w:w="2126"/>
        <w:gridCol w:w="1984"/>
      </w:tblGrid>
      <w:tr w:rsidR="007E69AD" w:rsidRPr="007E69AD" w14:paraId="79DEAD27" w14:textId="77777777" w:rsidTr="007E69AD">
        <w:tc>
          <w:tcPr>
            <w:tcW w:w="5529" w:type="dxa"/>
            <w:vAlign w:val="center"/>
          </w:tcPr>
          <w:p w14:paraId="30DE2D89" w14:textId="77777777" w:rsidR="007E69AD" w:rsidRPr="007E69AD" w:rsidRDefault="007E69AD" w:rsidP="007E69AD">
            <w:pPr>
              <w:keepNext/>
              <w:spacing w:before="80" w:after="80"/>
              <w:jc w:val="center"/>
              <w:textAlignment w:val="baseline"/>
              <w:rPr>
                <w:rFonts w:ascii="Times New Roman Bold" w:eastAsia="Batang" w:hAnsi="Times New Roman Bold" w:cs="Times New Roman Bold"/>
                <w:b/>
                <w:sz w:val="20"/>
              </w:rPr>
            </w:pPr>
            <w:r w:rsidRPr="007E69AD">
              <w:rPr>
                <w:rFonts w:ascii="Times New Roman Bold" w:eastAsia="Batang" w:hAnsi="Times New Roman Bold" w:cs="Times New Roman Bold"/>
                <w:b/>
                <w:sz w:val="20"/>
              </w:rPr>
              <w:t>Platform’s condition</w:t>
            </w:r>
          </w:p>
        </w:tc>
        <w:tc>
          <w:tcPr>
            <w:tcW w:w="2126" w:type="dxa"/>
            <w:vAlign w:val="center"/>
          </w:tcPr>
          <w:p w14:paraId="56859F55" w14:textId="77777777" w:rsidR="007E69AD" w:rsidRPr="007E69AD" w:rsidRDefault="007E69AD" w:rsidP="007E69AD">
            <w:pPr>
              <w:keepNext/>
              <w:spacing w:before="80" w:after="80"/>
              <w:jc w:val="center"/>
              <w:textAlignment w:val="baseline"/>
              <w:rPr>
                <w:rFonts w:ascii="Times New Roman Bold" w:eastAsia="Batang" w:hAnsi="Times New Roman Bold" w:cs="Times New Roman Bold"/>
                <w:b/>
                <w:sz w:val="20"/>
              </w:rPr>
            </w:pPr>
            <w:r w:rsidRPr="007E69AD">
              <w:rPr>
                <w:rFonts w:ascii="Times New Roman Bold" w:eastAsia="Batang" w:hAnsi="Times New Roman Bold" w:cs="Times New Roman Bold"/>
                <w:b/>
                <w:sz w:val="20"/>
              </w:rPr>
              <w:t xml:space="preserve">Nominal </w:t>
            </w:r>
            <w:r w:rsidRPr="007E69AD">
              <w:rPr>
                <w:rFonts w:ascii="Times New Roman Bold" w:eastAsia="Batang" w:hAnsi="Times New Roman Bold" w:cs="Times New Roman Bold"/>
                <w:b/>
                <w:sz w:val="20"/>
              </w:rPr>
              <w:br/>
              <w:t>reporting interval</w:t>
            </w:r>
          </w:p>
        </w:tc>
        <w:tc>
          <w:tcPr>
            <w:tcW w:w="1984" w:type="dxa"/>
            <w:vAlign w:val="center"/>
          </w:tcPr>
          <w:p w14:paraId="5F3E736B" w14:textId="77777777" w:rsidR="007E69AD" w:rsidRPr="007E69AD" w:rsidRDefault="007E69AD" w:rsidP="007E69AD">
            <w:pPr>
              <w:keepNext/>
              <w:spacing w:before="80" w:after="80"/>
              <w:jc w:val="center"/>
              <w:textAlignment w:val="baseline"/>
              <w:rPr>
                <w:rFonts w:ascii="Times New Roman Bold" w:eastAsia="Batang" w:hAnsi="Times New Roman Bold" w:cs="Times New Roman Bold"/>
                <w:b/>
                <w:sz w:val="20"/>
              </w:rPr>
            </w:pPr>
            <w:r w:rsidRPr="007E69AD">
              <w:rPr>
                <w:rFonts w:ascii="Times New Roman Bold" w:eastAsia="Batang" w:hAnsi="Times New Roman Bold" w:cs="Times New Roman Bold"/>
                <w:b/>
                <w:kern w:val="2"/>
                <w:sz w:val="20"/>
              </w:rPr>
              <w:t>Modified reporting interval</w:t>
            </w:r>
          </w:p>
        </w:tc>
      </w:tr>
      <w:tr w:rsidR="007E69AD" w:rsidRPr="007E69AD" w14:paraId="666431BE" w14:textId="77777777" w:rsidTr="007E69AD">
        <w:tc>
          <w:tcPr>
            <w:tcW w:w="9639" w:type="dxa"/>
            <w:gridSpan w:val="3"/>
          </w:tcPr>
          <w:p w14:paraId="6EA5B6D6"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b/>
                <w:bCs/>
                <w:sz w:val="20"/>
              </w:rPr>
            </w:pPr>
            <w:r w:rsidRPr="007E69AD">
              <w:rPr>
                <w:rFonts w:eastAsia="Batang"/>
                <w:b/>
                <w:bCs/>
                <w:sz w:val="20"/>
              </w:rPr>
              <w:t>Class B “SO” shipborne mobile station</w:t>
            </w:r>
          </w:p>
        </w:tc>
      </w:tr>
      <w:tr w:rsidR="007E69AD" w:rsidRPr="007E69AD" w14:paraId="510A5253" w14:textId="77777777" w:rsidTr="007E69AD">
        <w:tc>
          <w:tcPr>
            <w:tcW w:w="5529" w:type="dxa"/>
          </w:tcPr>
          <w:p w14:paraId="2CD5258F"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 xml:space="preserve">Not moving faster than 2 knots </w:t>
            </w:r>
            <w:r w:rsidRPr="007E69AD">
              <w:rPr>
                <w:rFonts w:eastAsia="SimSun"/>
                <w:sz w:val="20"/>
                <w:lang w:eastAsia="zh-CN"/>
              </w:rPr>
              <w:t>(default)</w:t>
            </w:r>
            <w:r w:rsidRPr="007E69AD">
              <w:rPr>
                <w:rFonts w:eastAsia="SimSun"/>
                <w:sz w:val="20"/>
                <w:vertAlign w:val="superscript"/>
                <w:lang w:eastAsia="zh-CN"/>
              </w:rPr>
              <w:t>(5)</w:t>
            </w:r>
          </w:p>
        </w:tc>
        <w:tc>
          <w:tcPr>
            <w:tcW w:w="2126" w:type="dxa"/>
          </w:tcPr>
          <w:p w14:paraId="080EA922"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3 min</w:t>
            </w:r>
          </w:p>
        </w:tc>
        <w:tc>
          <w:tcPr>
            <w:tcW w:w="1984" w:type="dxa"/>
          </w:tcPr>
          <w:p w14:paraId="357B2A16"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3 min</w:t>
            </w:r>
          </w:p>
        </w:tc>
      </w:tr>
      <w:tr w:rsidR="007E69AD" w:rsidRPr="007E69AD" w14:paraId="686853B0" w14:textId="77777777" w:rsidTr="007E69AD">
        <w:tc>
          <w:tcPr>
            <w:tcW w:w="5529" w:type="dxa"/>
          </w:tcPr>
          <w:p w14:paraId="14052D2C"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Moving 2−14 knots</w:t>
            </w:r>
          </w:p>
        </w:tc>
        <w:tc>
          <w:tcPr>
            <w:tcW w:w="2126" w:type="dxa"/>
          </w:tcPr>
          <w:p w14:paraId="25A29D7E"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30 s</w:t>
            </w:r>
          </w:p>
        </w:tc>
        <w:tc>
          <w:tcPr>
            <w:tcW w:w="1984" w:type="dxa"/>
          </w:tcPr>
          <w:p w14:paraId="6A80C090"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30 s</w:t>
            </w:r>
          </w:p>
        </w:tc>
      </w:tr>
      <w:tr w:rsidR="007E69AD" w:rsidRPr="007E69AD" w14:paraId="41192968" w14:textId="77777777" w:rsidTr="007E69AD">
        <w:tc>
          <w:tcPr>
            <w:tcW w:w="5529" w:type="dxa"/>
          </w:tcPr>
          <w:p w14:paraId="055F7F0D"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Moving 14−23 knots</w:t>
            </w:r>
          </w:p>
        </w:tc>
        <w:tc>
          <w:tcPr>
            <w:tcW w:w="2126" w:type="dxa"/>
          </w:tcPr>
          <w:p w14:paraId="3B99CFB8"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15 s</w:t>
            </w:r>
          </w:p>
        </w:tc>
        <w:tc>
          <w:tcPr>
            <w:tcW w:w="1984" w:type="dxa"/>
          </w:tcPr>
          <w:p w14:paraId="16C28FF3"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30 s</w:t>
            </w:r>
            <w:r w:rsidRPr="007E69AD">
              <w:rPr>
                <w:rFonts w:eastAsia="Batang"/>
                <w:sz w:val="20"/>
                <w:vertAlign w:val="superscript"/>
              </w:rPr>
              <w:t>(3)</w:t>
            </w:r>
          </w:p>
        </w:tc>
      </w:tr>
      <w:tr w:rsidR="007E69AD" w:rsidRPr="007E69AD" w14:paraId="70E32B7A" w14:textId="77777777" w:rsidTr="007E69AD">
        <w:tc>
          <w:tcPr>
            <w:tcW w:w="5529" w:type="dxa"/>
          </w:tcPr>
          <w:p w14:paraId="7D56433C"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Moving 14−23 knots and changing course</w:t>
            </w:r>
          </w:p>
        </w:tc>
        <w:tc>
          <w:tcPr>
            <w:tcW w:w="2126" w:type="dxa"/>
          </w:tcPr>
          <w:p w14:paraId="715E476F"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5 s</w:t>
            </w:r>
          </w:p>
        </w:tc>
        <w:tc>
          <w:tcPr>
            <w:tcW w:w="1984" w:type="dxa"/>
          </w:tcPr>
          <w:p w14:paraId="48E76A3B"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15 s</w:t>
            </w:r>
            <w:r w:rsidRPr="007E69AD">
              <w:rPr>
                <w:rFonts w:eastAsia="Batang"/>
                <w:sz w:val="20"/>
                <w:vertAlign w:val="superscript"/>
              </w:rPr>
              <w:t>(3)</w:t>
            </w:r>
          </w:p>
        </w:tc>
      </w:tr>
      <w:tr w:rsidR="007E69AD" w:rsidRPr="007E69AD" w14:paraId="7A67AA40" w14:textId="77777777" w:rsidTr="007E69AD">
        <w:tc>
          <w:tcPr>
            <w:tcW w:w="5529" w:type="dxa"/>
          </w:tcPr>
          <w:p w14:paraId="5607E38D"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Moving &gt;23 knots</w:t>
            </w:r>
          </w:p>
        </w:tc>
        <w:tc>
          <w:tcPr>
            <w:tcW w:w="2126" w:type="dxa"/>
          </w:tcPr>
          <w:p w14:paraId="07B1785C"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5 s</w:t>
            </w:r>
          </w:p>
        </w:tc>
        <w:tc>
          <w:tcPr>
            <w:tcW w:w="1984" w:type="dxa"/>
          </w:tcPr>
          <w:p w14:paraId="3E63169F"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15 s</w:t>
            </w:r>
            <w:r w:rsidRPr="007E69AD">
              <w:rPr>
                <w:rFonts w:eastAsia="Batang"/>
                <w:sz w:val="20"/>
                <w:vertAlign w:val="superscript"/>
              </w:rPr>
              <w:t>(3)</w:t>
            </w:r>
          </w:p>
        </w:tc>
      </w:tr>
      <w:tr w:rsidR="007E69AD" w:rsidRPr="007E69AD" w14:paraId="43DD88C2" w14:textId="77777777" w:rsidTr="007E69AD">
        <w:tc>
          <w:tcPr>
            <w:tcW w:w="9639" w:type="dxa"/>
            <w:gridSpan w:val="3"/>
          </w:tcPr>
          <w:p w14:paraId="75FB46F1" w14:textId="77777777" w:rsidR="007E69AD" w:rsidRPr="007E69AD" w:rsidRDefault="007E69AD" w:rsidP="007E69AD">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b/>
                <w:bCs/>
                <w:sz w:val="20"/>
              </w:rPr>
            </w:pPr>
            <w:r w:rsidRPr="007E69AD">
              <w:rPr>
                <w:rFonts w:eastAsia="Batang"/>
                <w:b/>
                <w:bCs/>
                <w:sz w:val="20"/>
              </w:rPr>
              <w:t>Class B “CS” shipborne mobile station</w:t>
            </w:r>
          </w:p>
        </w:tc>
      </w:tr>
      <w:tr w:rsidR="007E69AD" w:rsidRPr="007E69AD" w14:paraId="1638B7C9" w14:textId="77777777" w:rsidTr="007E69AD">
        <w:tc>
          <w:tcPr>
            <w:tcW w:w="5529" w:type="dxa"/>
          </w:tcPr>
          <w:p w14:paraId="24D44209"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 xml:space="preserve">Not moving faster than 2 knots </w:t>
            </w:r>
            <w:r w:rsidRPr="007E69AD">
              <w:rPr>
                <w:sz w:val="20"/>
              </w:rPr>
              <w:t>(default)(5)</w:t>
            </w:r>
          </w:p>
        </w:tc>
        <w:tc>
          <w:tcPr>
            <w:tcW w:w="2126" w:type="dxa"/>
          </w:tcPr>
          <w:p w14:paraId="7DF618A6"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3 min</w:t>
            </w:r>
          </w:p>
        </w:tc>
        <w:tc>
          <w:tcPr>
            <w:tcW w:w="1984" w:type="dxa"/>
          </w:tcPr>
          <w:p w14:paraId="651CA026"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w:t>
            </w:r>
          </w:p>
        </w:tc>
      </w:tr>
      <w:tr w:rsidR="007E69AD" w:rsidRPr="007E69AD" w14:paraId="02901D30" w14:textId="77777777" w:rsidTr="007E69AD">
        <w:tc>
          <w:tcPr>
            <w:tcW w:w="5529" w:type="dxa"/>
          </w:tcPr>
          <w:p w14:paraId="18EF55AA"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Moving faster than 2 knots</w:t>
            </w:r>
          </w:p>
        </w:tc>
        <w:tc>
          <w:tcPr>
            <w:tcW w:w="2126" w:type="dxa"/>
          </w:tcPr>
          <w:p w14:paraId="30B624B7"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30 s</w:t>
            </w:r>
          </w:p>
        </w:tc>
        <w:tc>
          <w:tcPr>
            <w:tcW w:w="1984" w:type="dxa"/>
          </w:tcPr>
          <w:p w14:paraId="56AB3EAB"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15 s</w:t>
            </w:r>
            <w:r w:rsidRPr="007E69AD">
              <w:rPr>
                <w:rFonts w:eastAsia="Batang"/>
                <w:sz w:val="20"/>
                <w:vertAlign w:val="superscript"/>
              </w:rPr>
              <w:t>(4)</w:t>
            </w:r>
          </w:p>
        </w:tc>
      </w:tr>
      <w:tr w:rsidR="007E69AD" w:rsidRPr="007E69AD" w14:paraId="6EAC7461" w14:textId="77777777" w:rsidTr="007E69AD">
        <w:tc>
          <w:tcPr>
            <w:tcW w:w="9639" w:type="dxa"/>
            <w:gridSpan w:val="3"/>
          </w:tcPr>
          <w:p w14:paraId="6DBC5F99" w14:textId="77777777" w:rsidR="007E69AD" w:rsidRPr="007E69AD" w:rsidRDefault="007E69AD" w:rsidP="007E69AD">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b/>
                <w:bCs/>
                <w:sz w:val="20"/>
              </w:rPr>
            </w:pPr>
            <w:r w:rsidRPr="007E69AD">
              <w:rPr>
                <w:rFonts w:eastAsia="Batang"/>
                <w:b/>
                <w:bCs/>
                <w:sz w:val="20"/>
              </w:rPr>
              <w:lastRenderedPageBreak/>
              <w:t>Other AIS stations</w:t>
            </w:r>
          </w:p>
        </w:tc>
      </w:tr>
      <w:tr w:rsidR="007E69AD" w:rsidRPr="007E69AD" w14:paraId="53103BA5" w14:textId="77777777" w:rsidTr="007E69AD">
        <w:tc>
          <w:tcPr>
            <w:tcW w:w="5529" w:type="dxa"/>
          </w:tcPr>
          <w:p w14:paraId="68F9B17C"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Search and rescue aircraft (airborne station)</w:t>
            </w:r>
          </w:p>
        </w:tc>
        <w:tc>
          <w:tcPr>
            <w:tcW w:w="2126" w:type="dxa"/>
          </w:tcPr>
          <w:p w14:paraId="4E1AD2D0"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10 s</w:t>
            </w:r>
            <w:r w:rsidRPr="007E69AD">
              <w:rPr>
                <w:rFonts w:eastAsia="Batang"/>
                <w:sz w:val="20"/>
                <w:vertAlign w:val="superscript"/>
              </w:rPr>
              <w:t>(2)</w:t>
            </w:r>
          </w:p>
        </w:tc>
        <w:tc>
          <w:tcPr>
            <w:tcW w:w="1984" w:type="dxa"/>
          </w:tcPr>
          <w:p w14:paraId="76165D8F"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2 s</w:t>
            </w:r>
            <w:r w:rsidRPr="007E69AD">
              <w:rPr>
                <w:rFonts w:eastAsia="Batang"/>
                <w:sz w:val="20"/>
                <w:vertAlign w:val="superscript"/>
              </w:rPr>
              <w:t>(2)</w:t>
            </w:r>
          </w:p>
        </w:tc>
      </w:tr>
      <w:tr w:rsidR="007E69AD" w:rsidRPr="007E69AD" w14:paraId="2820D0E2" w14:textId="77777777" w:rsidTr="007E69AD">
        <w:tc>
          <w:tcPr>
            <w:tcW w:w="5529" w:type="dxa"/>
          </w:tcPr>
          <w:p w14:paraId="30CD1D28"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Aids to navigation</w:t>
            </w:r>
          </w:p>
        </w:tc>
        <w:tc>
          <w:tcPr>
            <w:tcW w:w="2126" w:type="dxa"/>
          </w:tcPr>
          <w:p w14:paraId="47E456CE" w14:textId="2F356F2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vertAlign w:val="superscript"/>
              </w:rPr>
            </w:pPr>
            <w:r w:rsidRPr="007E69AD">
              <w:rPr>
                <w:rFonts w:eastAsia="Batang"/>
                <w:sz w:val="20"/>
              </w:rPr>
              <w:t>3 min</w:t>
            </w:r>
            <w:ins w:id="24" w:author="USA" w:date="2025-09-05T05:03:00Z" w16du:dateUtc="2025-09-05T09:03:00Z">
              <w:r w:rsidRPr="00A25B83">
                <w:rPr>
                  <w:rFonts w:eastAsia="Batang"/>
                  <w:sz w:val="20"/>
                  <w:highlight w:val="yellow"/>
                  <w:vertAlign w:val="superscript"/>
                </w:rPr>
                <w:t>(6)</w:t>
              </w:r>
            </w:ins>
          </w:p>
        </w:tc>
        <w:tc>
          <w:tcPr>
            <w:tcW w:w="1984" w:type="dxa"/>
          </w:tcPr>
          <w:p w14:paraId="1DE2FD6C"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w:t>
            </w:r>
          </w:p>
        </w:tc>
      </w:tr>
      <w:tr w:rsidR="007E69AD" w:rsidRPr="007E69AD" w14:paraId="402AE4BF" w14:textId="77777777" w:rsidTr="007E69AD">
        <w:tc>
          <w:tcPr>
            <w:tcW w:w="5529" w:type="dxa"/>
          </w:tcPr>
          <w:p w14:paraId="0DFA2DDE"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Mobile aids to navigation stations moving faster than 2 knots</w:t>
            </w:r>
          </w:p>
        </w:tc>
        <w:tc>
          <w:tcPr>
            <w:tcW w:w="2126" w:type="dxa"/>
          </w:tcPr>
          <w:p w14:paraId="51BE673A"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30 s</w:t>
            </w:r>
          </w:p>
        </w:tc>
        <w:tc>
          <w:tcPr>
            <w:tcW w:w="1984" w:type="dxa"/>
          </w:tcPr>
          <w:p w14:paraId="108B0426"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r>
      <w:tr w:rsidR="007E69AD" w:rsidRPr="007E69AD" w14:paraId="43DC61EF" w14:textId="77777777" w:rsidTr="007E69AD">
        <w:tc>
          <w:tcPr>
            <w:tcW w:w="5529" w:type="dxa"/>
            <w:tcBorders>
              <w:bottom w:val="single" w:sz="6" w:space="0" w:color="auto"/>
            </w:tcBorders>
          </w:tcPr>
          <w:p w14:paraId="48963D0B"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7E69AD">
              <w:rPr>
                <w:rFonts w:eastAsia="Batang"/>
                <w:sz w:val="20"/>
              </w:rPr>
              <w:t>AIS base station</w:t>
            </w:r>
          </w:p>
        </w:tc>
        <w:tc>
          <w:tcPr>
            <w:tcW w:w="2126" w:type="dxa"/>
            <w:tcBorders>
              <w:bottom w:val="single" w:sz="6" w:space="0" w:color="auto"/>
            </w:tcBorders>
          </w:tcPr>
          <w:p w14:paraId="46B097AD"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10 s</w:t>
            </w:r>
            <w:r w:rsidRPr="007E69AD">
              <w:rPr>
                <w:rFonts w:eastAsia="Batang"/>
                <w:sz w:val="20"/>
                <w:vertAlign w:val="superscript"/>
              </w:rPr>
              <w:t>(1)</w:t>
            </w:r>
          </w:p>
        </w:tc>
        <w:tc>
          <w:tcPr>
            <w:tcW w:w="1984" w:type="dxa"/>
          </w:tcPr>
          <w:p w14:paraId="7FB7A907" w14:textId="77777777" w:rsidR="007E69AD" w:rsidRPr="007E69AD" w:rsidRDefault="007E69AD" w:rsidP="007E69A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7E69AD">
              <w:rPr>
                <w:rFonts w:eastAsia="Batang"/>
                <w:sz w:val="20"/>
              </w:rPr>
              <w:t>3 1/3 s</w:t>
            </w:r>
            <w:r w:rsidRPr="007E69AD">
              <w:rPr>
                <w:rFonts w:eastAsia="Batang"/>
                <w:sz w:val="20"/>
                <w:vertAlign w:val="superscript"/>
              </w:rPr>
              <w:t>(1)</w:t>
            </w:r>
          </w:p>
        </w:tc>
      </w:tr>
      <w:tr w:rsidR="007E69AD" w:rsidRPr="007E69AD" w14:paraId="497E93B6" w14:textId="77777777" w:rsidTr="007E69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39" w:type="dxa"/>
            <w:gridSpan w:val="3"/>
          </w:tcPr>
          <w:p w14:paraId="78A5F958" w14:textId="77777777" w:rsidR="007E69AD" w:rsidRPr="007E69AD" w:rsidRDefault="007E69AD" w:rsidP="007E69AD">
            <w:pPr>
              <w:tabs>
                <w:tab w:val="clear" w:pos="1134"/>
                <w:tab w:val="clear" w:pos="1871"/>
                <w:tab w:val="left" w:pos="284"/>
                <w:tab w:val="left" w:pos="451"/>
                <w:tab w:val="left" w:pos="567"/>
                <w:tab w:val="left" w:pos="851"/>
              </w:tabs>
              <w:spacing w:before="40" w:after="40"/>
              <w:ind w:left="284" w:hanging="284"/>
              <w:textAlignment w:val="baseline"/>
              <w:rPr>
                <w:rFonts w:eastAsia="Batang"/>
                <w:sz w:val="18"/>
              </w:rPr>
            </w:pPr>
            <w:r w:rsidRPr="007E69AD">
              <w:rPr>
                <w:rFonts w:eastAsia="Batang"/>
                <w:sz w:val="18"/>
                <w:szCs w:val="22"/>
                <w:vertAlign w:val="superscript"/>
              </w:rPr>
              <w:br w:type="page"/>
            </w:r>
            <w:r w:rsidRPr="007E69AD">
              <w:rPr>
                <w:rFonts w:eastAsia="Batang"/>
                <w:sz w:val="18"/>
                <w:vertAlign w:val="superscript"/>
              </w:rPr>
              <w:t>(1)</w:t>
            </w:r>
            <w:r w:rsidRPr="007E69AD">
              <w:rPr>
                <w:rFonts w:eastAsia="Batang"/>
                <w:sz w:val="18"/>
              </w:rPr>
              <w:tab/>
              <w:t>The base station’s reporting interval (RI) should decrease to 3 1/3 s after the station detects that one or more stations are synchronizing to the base station (see § 3.1.3.3.1, Annex 2).</w:t>
            </w:r>
          </w:p>
          <w:p w14:paraId="125B97E9" w14:textId="77777777" w:rsidR="007E69AD" w:rsidRPr="007E69AD" w:rsidRDefault="007E69AD" w:rsidP="007E69AD">
            <w:pPr>
              <w:tabs>
                <w:tab w:val="clear" w:pos="1134"/>
                <w:tab w:val="clear" w:pos="1871"/>
                <w:tab w:val="left" w:pos="284"/>
                <w:tab w:val="left" w:pos="451"/>
                <w:tab w:val="left" w:pos="567"/>
                <w:tab w:val="left" w:pos="851"/>
              </w:tabs>
              <w:spacing w:before="40" w:after="40"/>
              <w:ind w:left="284" w:hanging="284"/>
              <w:textAlignment w:val="baseline"/>
              <w:rPr>
                <w:rFonts w:eastAsia="Batang"/>
                <w:sz w:val="18"/>
              </w:rPr>
            </w:pPr>
            <w:r w:rsidRPr="007E69AD">
              <w:rPr>
                <w:rFonts w:eastAsia="Batang"/>
                <w:sz w:val="18"/>
                <w:vertAlign w:val="superscript"/>
              </w:rPr>
              <w:t>(2)</w:t>
            </w:r>
            <w:r w:rsidRPr="007E69AD">
              <w:rPr>
                <w:rFonts w:eastAsia="Batang"/>
                <w:sz w:val="18"/>
              </w:rPr>
              <w:tab/>
              <w:t>The aircraft RI should decrease to 2 s when changing course, speed and/or altitude.</w:t>
            </w:r>
          </w:p>
          <w:p w14:paraId="5EDF91B2" w14:textId="77777777" w:rsidR="007E69AD" w:rsidRPr="007E69AD" w:rsidRDefault="007E69AD" w:rsidP="007E69AD">
            <w:pPr>
              <w:tabs>
                <w:tab w:val="clear" w:pos="1134"/>
                <w:tab w:val="clear" w:pos="1871"/>
                <w:tab w:val="left" w:pos="284"/>
                <w:tab w:val="left" w:pos="451"/>
                <w:tab w:val="left" w:pos="567"/>
                <w:tab w:val="left" w:pos="851"/>
              </w:tabs>
              <w:spacing w:before="40" w:after="40"/>
              <w:ind w:left="284" w:hanging="284"/>
              <w:textAlignment w:val="baseline"/>
              <w:rPr>
                <w:rFonts w:eastAsia="Batang"/>
                <w:sz w:val="18"/>
              </w:rPr>
            </w:pPr>
            <w:r w:rsidRPr="007E69AD">
              <w:rPr>
                <w:rFonts w:eastAsia="Batang"/>
                <w:sz w:val="18"/>
                <w:vertAlign w:val="superscript"/>
              </w:rPr>
              <w:t>(3)</w:t>
            </w:r>
            <w:r w:rsidRPr="007E69AD">
              <w:rPr>
                <w:rFonts w:eastAsia="Batang"/>
                <w:sz w:val="18"/>
              </w:rPr>
              <w:tab/>
              <w:t>Class B “SO” AIS shall report at the “Modified reporting interval” only when the last four consecutive frames each have less than 50% Free slots. Class B “SO” AIS shall not return to the “Normal reporting interval” until 65% or more of the slots of each of the last four consecutive frames are free.</w:t>
            </w:r>
          </w:p>
          <w:p w14:paraId="41E54184" w14:textId="77777777" w:rsidR="007E69AD" w:rsidRPr="007E69AD" w:rsidRDefault="007E69AD" w:rsidP="007E69AD">
            <w:pPr>
              <w:tabs>
                <w:tab w:val="left" w:pos="284"/>
                <w:tab w:val="left" w:pos="567"/>
                <w:tab w:val="left" w:pos="851"/>
              </w:tabs>
              <w:spacing w:before="40" w:after="40"/>
              <w:textAlignment w:val="baseline"/>
              <w:rPr>
                <w:rFonts w:eastAsia="Batang"/>
                <w:sz w:val="18"/>
              </w:rPr>
            </w:pPr>
            <w:r w:rsidRPr="007E69AD">
              <w:rPr>
                <w:rFonts w:eastAsia="Batang"/>
                <w:sz w:val="18"/>
                <w:vertAlign w:val="superscript"/>
              </w:rPr>
              <w:t>(4)</w:t>
            </w:r>
            <w:r w:rsidRPr="007E69AD">
              <w:rPr>
                <w:rFonts w:eastAsia="SimSun"/>
                <w:sz w:val="20"/>
                <w:vertAlign w:val="superscript"/>
                <w:lang w:eastAsia="zh-CN"/>
              </w:rPr>
              <w:t xml:space="preserve"> </w:t>
            </w:r>
            <w:r w:rsidRPr="007E69AD">
              <w:rPr>
                <w:rFonts w:eastAsia="SimSun"/>
                <w:sz w:val="20"/>
                <w:vertAlign w:val="superscript"/>
                <w:lang w:eastAsia="zh-CN"/>
              </w:rPr>
              <w:tab/>
            </w:r>
            <w:r w:rsidRPr="007E69AD">
              <w:rPr>
                <w:rFonts w:eastAsia="Batang"/>
                <w:sz w:val="18"/>
              </w:rPr>
              <w:t>Class B “CS” station moving faster than 14 knots.</w:t>
            </w:r>
          </w:p>
          <w:p w14:paraId="3F18AF12" w14:textId="77777777" w:rsidR="007E69AD" w:rsidRDefault="007E69AD" w:rsidP="007E69AD">
            <w:pPr>
              <w:tabs>
                <w:tab w:val="left" w:pos="284"/>
                <w:tab w:val="left" w:pos="567"/>
                <w:tab w:val="left" w:pos="851"/>
              </w:tabs>
              <w:spacing w:before="40" w:after="40"/>
              <w:textAlignment w:val="baseline"/>
              <w:rPr>
                <w:ins w:id="25" w:author="USA" w:date="2025-09-05T05:03:00Z" w16du:dateUtc="2025-09-05T09:03:00Z"/>
                <w:rFonts w:eastAsia="Batang"/>
                <w:sz w:val="18"/>
              </w:rPr>
            </w:pPr>
            <w:r w:rsidRPr="007E69AD">
              <w:rPr>
                <w:rFonts w:eastAsia="SimSun"/>
                <w:sz w:val="20"/>
                <w:vertAlign w:val="superscript"/>
                <w:lang w:eastAsia="zh-CN"/>
              </w:rPr>
              <w:t>(5)</w:t>
            </w:r>
            <w:r w:rsidRPr="007E69AD">
              <w:rPr>
                <w:rFonts w:eastAsia="SimSun"/>
                <w:sz w:val="20"/>
                <w:vertAlign w:val="superscript"/>
                <w:lang w:eastAsia="zh-CN"/>
              </w:rPr>
              <w:tab/>
            </w:r>
            <w:r w:rsidRPr="007E69AD">
              <w:rPr>
                <w:rFonts w:eastAsia="Batang"/>
                <w:sz w:val="18"/>
              </w:rPr>
              <w:t>If speed information is lost during normal operation, the reporting schedule should revert to the default reporting interval.</w:t>
            </w:r>
          </w:p>
          <w:p w14:paraId="130F355B" w14:textId="3E2B36D9" w:rsidR="007E69AD" w:rsidRPr="007E69AD" w:rsidRDefault="007E69AD" w:rsidP="007E69AD">
            <w:pPr>
              <w:tabs>
                <w:tab w:val="left" w:pos="284"/>
                <w:tab w:val="left" w:pos="567"/>
                <w:tab w:val="left" w:pos="851"/>
              </w:tabs>
              <w:spacing w:before="40" w:after="40"/>
              <w:textAlignment w:val="baseline"/>
              <w:rPr>
                <w:rFonts w:eastAsia="Batang"/>
                <w:sz w:val="18"/>
              </w:rPr>
            </w:pPr>
            <w:ins w:id="26" w:author="USA" w:date="2025-09-05T05:03:00Z" w16du:dateUtc="2025-09-05T09:03:00Z">
              <w:r w:rsidRPr="00A25B83">
                <w:rPr>
                  <w:rFonts w:eastAsia="Batang"/>
                  <w:sz w:val="18"/>
                  <w:highlight w:val="yellow"/>
                  <w:vertAlign w:val="superscript"/>
                </w:rPr>
                <w:t>(6)</w:t>
              </w:r>
              <w:r w:rsidRPr="00A25B83">
                <w:rPr>
                  <w:rFonts w:eastAsia="Batang"/>
                  <w:sz w:val="18"/>
                  <w:highlight w:val="yellow"/>
                </w:rPr>
                <w:t xml:space="preserve"> </w:t>
              </w:r>
            </w:ins>
            <w:ins w:id="27" w:author="USA" w:date="2025-09-05T05:04:00Z" w16du:dateUtc="2025-09-05T09:04:00Z">
              <w:r w:rsidRPr="00A25B83">
                <w:rPr>
                  <w:rFonts w:eastAsia="Batang"/>
                  <w:sz w:val="18"/>
                  <w:highlight w:val="yellow"/>
                </w:rPr>
                <w:t>Shorter RI could be used when an Aid to Navigation is deficient, i.e., off-position, signal outage, etc.</w:t>
              </w:r>
            </w:ins>
          </w:p>
        </w:tc>
      </w:tr>
    </w:tbl>
    <w:p w14:paraId="095A366C" w14:textId="77777777" w:rsidR="007E69AD" w:rsidRDefault="007E69AD" w:rsidP="00A3763E">
      <w:pPr>
        <w:rPr>
          <w:ins w:id="28" w:author="USA" w:date="2025-09-05T09:35:00Z" w16du:dateUtc="2025-09-05T13:35:00Z"/>
        </w:rPr>
      </w:pPr>
    </w:p>
    <w:p w14:paraId="29918F8F" w14:textId="77777777" w:rsidR="009928BD" w:rsidRPr="009928BD" w:rsidRDefault="009928BD" w:rsidP="009928BD">
      <w:pPr>
        <w:keepNext/>
        <w:keepLines/>
        <w:spacing w:before="280"/>
        <w:ind w:left="1134" w:hanging="1134"/>
        <w:textAlignment w:val="baseline"/>
        <w:outlineLvl w:val="0"/>
        <w:rPr>
          <w:rFonts w:eastAsia="Batang"/>
          <w:b/>
          <w:sz w:val="28"/>
        </w:rPr>
      </w:pPr>
      <w:bookmarkStart w:id="29" w:name="_Toc48639491"/>
      <w:bookmarkStart w:id="30" w:name="_Toc197413805"/>
      <w:bookmarkStart w:id="31" w:name="_Toc197414815"/>
      <w:bookmarkStart w:id="32" w:name="_Toc197415696"/>
      <w:r w:rsidRPr="009928BD">
        <w:rPr>
          <w:rFonts w:eastAsia="Batang"/>
          <w:b/>
          <w:sz w:val="28"/>
        </w:rPr>
        <w:t>A1-5</w:t>
      </w:r>
      <w:r w:rsidRPr="009928BD">
        <w:rPr>
          <w:rFonts w:eastAsia="Batang"/>
          <w:b/>
          <w:sz w:val="28"/>
        </w:rPr>
        <w:tab/>
        <w:t>Frequency band</w:t>
      </w:r>
      <w:bookmarkEnd w:id="29"/>
      <w:bookmarkEnd w:id="30"/>
      <w:bookmarkEnd w:id="31"/>
      <w:bookmarkEnd w:id="32"/>
    </w:p>
    <w:p w14:paraId="503D3B89" w14:textId="7A1A5B27" w:rsidR="009928BD" w:rsidRPr="009928BD" w:rsidRDefault="009928BD" w:rsidP="009928BD">
      <w:pPr>
        <w:textAlignment w:val="baseline"/>
        <w:rPr>
          <w:rFonts w:eastAsia="Batang"/>
        </w:rPr>
      </w:pPr>
      <w:r w:rsidRPr="009928BD">
        <w:rPr>
          <w:rFonts w:eastAsia="Batang"/>
        </w:rPr>
        <w:t xml:space="preserve">AIS stations should be designed for operation in the VHF maritime mobile band, with 25 kHz bandwidth, in accordance with RR Appendix </w:t>
      </w:r>
      <w:r w:rsidRPr="009928BD">
        <w:rPr>
          <w:rFonts w:eastAsia="Batang"/>
          <w:b/>
          <w:bCs/>
        </w:rPr>
        <w:t>18</w:t>
      </w:r>
      <w:r w:rsidRPr="009928BD">
        <w:rPr>
          <w:rFonts w:eastAsia="Batang"/>
        </w:rPr>
        <w:t>.</w:t>
      </w:r>
    </w:p>
    <w:p w14:paraId="27C4FA62" w14:textId="5772B66D" w:rsidR="009928BD" w:rsidRPr="009928BD" w:rsidRDefault="009928BD" w:rsidP="009928BD">
      <w:pPr>
        <w:textAlignment w:val="baseline"/>
        <w:rPr>
          <w:rFonts w:eastAsia="Batang"/>
        </w:rPr>
      </w:pPr>
      <w:r w:rsidRPr="009928BD">
        <w:rPr>
          <w:rFonts w:eastAsia="Batang"/>
        </w:rPr>
        <w:t>Four international channels have been allocated for AIS use:</w:t>
      </w:r>
    </w:p>
    <w:p w14:paraId="4AC65393" w14:textId="77777777" w:rsidR="009928BD" w:rsidRPr="009928BD" w:rsidRDefault="009928BD" w:rsidP="009928BD">
      <w:pPr>
        <w:textAlignment w:val="baseline"/>
        <w:rPr>
          <w:rFonts w:eastAsia="Batang"/>
          <w:lang w:val="en-US"/>
        </w:rPr>
      </w:pPr>
      <w:r w:rsidRPr="009928BD">
        <w:rPr>
          <w:rFonts w:eastAsia="Batang"/>
          <w:lang w:val="en-US"/>
        </w:rPr>
        <w:t>-</w:t>
      </w:r>
      <w:r w:rsidRPr="009928BD">
        <w:rPr>
          <w:rFonts w:eastAsia="Batang"/>
          <w:lang w:val="en-US"/>
        </w:rPr>
        <w:tab/>
        <w:t>AIS 1</w:t>
      </w:r>
      <w:r w:rsidRPr="009928BD">
        <w:rPr>
          <w:rFonts w:eastAsia="Batang"/>
          <w:lang w:val="en-US"/>
        </w:rPr>
        <w:tab/>
      </w:r>
      <w:r w:rsidRPr="009928BD">
        <w:rPr>
          <w:rFonts w:eastAsia="Batang"/>
          <w:lang w:val="en-US"/>
        </w:rPr>
        <w:tab/>
        <w:t>161.975 MHz</w:t>
      </w:r>
    </w:p>
    <w:p w14:paraId="3580FD4E" w14:textId="77777777" w:rsidR="009928BD" w:rsidRPr="009928BD" w:rsidRDefault="009928BD" w:rsidP="009928BD">
      <w:pPr>
        <w:textAlignment w:val="baseline"/>
        <w:rPr>
          <w:rFonts w:eastAsia="Batang"/>
          <w:lang w:val="en-US"/>
        </w:rPr>
      </w:pPr>
      <w:r w:rsidRPr="009928BD">
        <w:rPr>
          <w:rFonts w:eastAsia="Batang"/>
          <w:lang w:val="en-US"/>
        </w:rPr>
        <w:t>-</w:t>
      </w:r>
      <w:r w:rsidRPr="009928BD">
        <w:rPr>
          <w:rFonts w:eastAsia="Batang"/>
          <w:lang w:val="en-US"/>
        </w:rPr>
        <w:tab/>
        <w:t>AIS 2</w:t>
      </w:r>
      <w:r w:rsidRPr="009928BD">
        <w:rPr>
          <w:rFonts w:eastAsia="Batang"/>
          <w:lang w:val="en-US"/>
        </w:rPr>
        <w:tab/>
      </w:r>
      <w:r w:rsidRPr="009928BD">
        <w:rPr>
          <w:rFonts w:eastAsia="Batang"/>
          <w:lang w:val="en-US"/>
        </w:rPr>
        <w:tab/>
        <w:t>162.025 MHz</w:t>
      </w:r>
    </w:p>
    <w:p w14:paraId="30825714" w14:textId="77777777" w:rsidR="009928BD" w:rsidRPr="009928BD" w:rsidRDefault="009928BD" w:rsidP="009928BD">
      <w:pPr>
        <w:textAlignment w:val="baseline"/>
        <w:rPr>
          <w:rFonts w:eastAsia="Batang"/>
          <w:lang w:val="en-US"/>
        </w:rPr>
      </w:pPr>
      <w:r w:rsidRPr="009928BD">
        <w:rPr>
          <w:rFonts w:eastAsia="Batang"/>
          <w:lang w:val="en-US"/>
        </w:rPr>
        <w:t>-</w:t>
      </w:r>
      <w:r w:rsidRPr="009928BD">
        <w:rPr>
          <w:rFonts w:eastAsia="Batang"/>
          <w:lang w:val="en-US"/>
        </w:rPr>
        <w:tab/>
        <w:t>75</w:t>
      </w:r>
      <w:r w:rsidRPr="009928BD">
        <w:rPr>
          <w:rFonts w:eastAsia="Batang"/>
          <w:lang w:val="en-US"/>
        </w:rPr>
        <w:tab/>
      </w:r>
      <w:r w:rsidRPr="009928BD">
        <w:rPr>
          <w:rFonts w:eastAsia="Batang"/>
          <w:lang w:val="en-US"/>
        </w:rPr>
        <w:tab/>
        <w:t>156.775 MHz</w:t>
      </w:r>
      <w:r w:rsidRPr="009928BD">
        <w:rPr>
          <w:rFonts w:eastAsia="Batang"/>
          <w:lang w:val="en-US"/>
        </w:rPr>
        <w:tab/>
        <w:t>for AIS satellite uplink</w:t>
      </w:r>
    </w:p>
    <w:p w14:paraId="13536785" w14:textId="77777777" w:rsidR="009928BD" w:rsidRPr="009928BD" w:rsidRDefault="009928BD" w:rsidP="009928BD">
      <w:pPr>
        <w:textAlignment w:val="baseline"/>
        <w:rPr>
          <w:rFonts w:eastAsia="Batang"/>
        </w:rPr>
      </w:pPr>
      <w:r w:rsidRPr="009928BD">
        <w:rPr>
          <w:rFonts w:eastAsia="Batang"/>
        </w:rPr>
        <w:t>-</w:t>
      </w:r>
      <w:r w:rsidRPr="009928BD">
        <w:rPr>
          <w:rFonts w:eastAsia="Batang"/>
        </w:rPr>
        <w:tab/>
        <w:t>76</w:t>
      </w:r>
      <w:r w:rsidRPr="009928BD">
        <w:rPr>
          <w:rFonts w:eastAsia="Batang"/>
        </w:rPr>
        <w:tab/>
      </w:r>
      <w:r w:rsidRPr="009928BD">
        <w:rPr>
          <w:rFonts w:eastAsia="Batang"/>
        </w:rPr>
        <w:tab/>
        <w:t>156.825 MHz</w:t>
      </w:r>
      <w:r w:rsidRPr="009928BD">
        <w:rPr>
          <w:rFonts w:eastAsia="Batang"/>
        </w:rPr>
        <w:tab/>
        <w:t>for AIS satellite uplink</w:t>
      </w:r>
    </w:p>
    <w:p w14:paraId="01B71736" w14:textId="139E3EF9" w:rsidR="009928BD" w:rsidRPr="009928BD" w:rsidDel="009928BD" w:rsidRDefault="009928BD" w:rsidP="009928BD">
      <w:pPr>
        <w:textAlignment w:val="baseline"/>
        <w:rPr>
          <w:del w:id="33" w:author="USA" w:date="2025-09-05T09:37:00Z" w16du:dateUtc="2025-09-05T13:37:00Z"/>
          <w:rFonts w:eastAsia="Batang"/>
        </w:rPr>
      </w:pPr>
      <w:del w:id="34" w:author="USA" w:date="2025-09-05T09:37:00Z" w16du:dateUtc="2025-09-05T13:37:00Z">
        <w:r w:rsidRPr="00A25B83" w:rsidDel="009928BD">
          <w:rPr>
            <w:rFonts w:eastAsia="Batang"/>
            <w:highlight w:val="yellow"/>
          </w:rPr>
          <w:delText>-</w:delText>
        </w:r>
        <w:r w:rsidRPr="00A25B83" w:rsidDel="009928BD">
          <w:rPr>
            <w:rFonts w:eastAsia="Batang"/>
            <w:highlight w:val="yellow"/>
          </w:rPr>
          <w:tab/>
          <w:delText>2006</w:delText>
        </w:r>
        <w:r w:rsidRPr="00A25B83" w:rsidDel="009928BD">
          <w:rPr>
            <w:rFonts w:eastAsia="Batang"/>
            <w:highlight w:val="yellow"/>
          </w:rPr>
          <w:tab/>
        </w:r>
        <w:r w:rsidRPr="00A25B83" w:rsidDel="009928BD">
          <w:rPr>
            <w:rFonts w:eastAsia="Batang"/>
            <w:highlight w:val="yellow"/>
          </w:rPr>
          <w:tab/>
          <w:delText>160.9 MHz</w:delText>
        </w:r>
        <w:r w:rsidRPr="00A25B83" w:rsidDel="009928BD">
          <w:rPr>
            <w:rFonts w:eastAsia="Batang"/>
            <w:highlight w:val="yellow"/>
          </w:rPr>
          <w:tab/>
        </w:r>
        <w:r w:rsidRPr="00A25B83" w:rsidDel="009928BD">
          <w:rPr>
            <w:rFonts w:eastAsia="Batang"/>
            <w:highlight w:val="yellow"/>
          </w:rPr>
          <w:tab/>
          <w:delText>for AMRD Group B using AIS technology in accordance with Recommendation ITU-R M.2135.</w:delText>
        </w:r>
      </w:del>
    </w:p>
    <w:p w14:paraId="7364E176" w14:textId="77777777" w:rsidR="009928BD" w:rsidRDefault="009928BD" w:rsidP="00A3763E">
      <w:pPr>
        <w:rPr>
          <w:ins w:id="35" w:author="USA" w:date="2025-09-05T09:35:00Z" w16du:dateUtc="2025-09-05T13:35:00Z"/>
        </w:rPr>
      </w:pPr>
    </w:p>
    <w:p w14:paraId="7704FA55" w14:textId="77777777" w:rsidR="009928BD" w:rsidRPr="007E69AD" w:rsidRDefault="009928BD" w:rsidP="00A3763E"/>
    <w:p w14:paraId="08E99EE5" w14:textId="1C29C43E" w:rsidR="00A3763E" w:rsidRPr="00A3763E" w:rsidRDefault="00A3763E" w:rsidP="00A3763E">
      <w:pPr>
        <w:rPr>
          <w:i/>
          <w:iCs/>
        </w:rPr>
      </w:pPr>
      <w:r w:rsidRPr="00A3763E">
        <w:rPr>
          <w:i/>
          <w:iCs/>
        </w:rPr>
        <w:t>(No additional changes prior to this section)</w:t>
      </w:r>
    </w:p>
    <w:p w14:paraId="14B0918D" w14:textId="77777777" w:rsidR="00E748CF" w:rsidRDefault="00E748CF" w:rsidP="00E748CF">
      <w:pPr>
        <w:rPr>
          <w:ins w:id="36" w:author="USA" w:date="2025-09-05T04:59:00Z" w16du:dateUtc="2025-09-05T08:59:00Z"/>
        </w:rPr>
      </w:pPr>
    </w:p>
    <w:p w14:paraId="31E3648E" w14:textId="77777777" w:rsidR="009928BD" w:rsidRPr="009928BD" w:rsidRDefault="009928BD" w:rsidP="009928BD">
      <w:pPr>
        <w:keepNext/>
        <w:keepLines/>
        <w:tabs>
          <w:tab w:val="clear" w:pos="1134"/>
        </w:tabs>
        <w:spacing w:before="200"/>
        <w:ind w:left="1134" w:hanging="1134"/>
        <w:textAlignment w:val="baseline"/>
        <w:outlineLvl w:val="2"/>
        <w:rPr>
          <w:rFonts w:eastAsia="Batang"/>
          <w:b/>
        </w:rPr>
      </w:pPr>
      <w:bookmarkStart w:id="37" w:name="_Toc197413859"/>
      <w:bookmarkStart w:id="38" w:name="_Toc197414869"/>
      <w:bookmarkStart w:id="39" w:name="_Toc197415749"/>
      <w:r w:rsidRPr="009928BD">
        <w:rPr>
          <w:rFonts w:eastAsia="Batang"/>
          <w:b/>
        </w:rPr>
        <w:t>A2-4.1.1</w:t>
      </w:r>
      <w:r w:rsidRPr="009928BD">
        <w:rPr>
          <w:rFonts w:eastAsia="Batang"/>
          <w:b/>
        </w:rPr>
        <w:tab/>
        <w:t>Operating frequency channels</w:t>
      </w:r>
      <w:bookmarkEnd w:id="37"/>
      <w:bookmarkEnd w:id="38"/>
      <w:bookmarkEnd w:id="39"/>
      <w:r w:rsidRPr="009928BD">
        <w:rPr>
          <w:rFonts w:eastAsia="Batang"/>
          <w:b/>
        </w:rPr>
        <w:t xml:space="preserve"> </w:t>
      </w:r>
    </w:p>
    <w:p w14:paraId="7B9574BF" w14:textId="0D65138B" w:rsidR="009928BD" w:rsidRPr="009928BD" w:rsidRDefault="009928BD" w:rsidP="009928BD">
      <w:pPr>
        <w:textAlignment w:val="baseline"/>
        <w:rPr>
          <w:rFonts w:eastAsia="Batang"/>
        </w:rPr>
      </w:pPr>
      <w:r w:rsidRPr="009928BD">
        <w:rPr>
          <w:rFonts w:eastAsia="Batang"/>
          <w:lang w:eastAsia="ja-JP"/>
        </w:rPr>
        <w:t>F</w:t>
      </w:r>
      <w:r w:rsidR="00172FC6">
        <w:rPr>
          <w:rFonts w:eastAsia="Batang"/>
          <w:lang w:eastAsia="ja-JP"/>
        </w:rPr>
        <w:t>our</w:t>
      </w:r>
      <w:r w:rsidRPr="009928BD">
        <w:rPr>
          <w:rFonts w:eastAsia="Batang"/>
          <w:lang w:eastAsia="ja-JP"/>
        </w:rPr>
        <w:t xml:space="preserve"> </w:t>
      </w:r>
      <w:r w:rsidRPr="009928BD">
        <w:rPr>
          <w:rFonts w:eastAsia="Batang"/>
        </w:rPr>
        <w:t xml:space="preserve">frequencies have been designated in RR Appendix </w:t>
      </w:r>
      <w:r w:rsidRPr="009928BD">
        <w:rPr>
          <w:rFonts w:eastAsia="Batang"/>
          <w:b/>
          <w:bCs/>
        </w:rPr>
        <w:t>18</w:t>
      </w:r>
      <w:r w:rsidRPr="009928BD">
        <w:rPr>
          <w:rFonts w:eastAsia="Batang"/>
        </w:rPr>
        <w:t xml:space="preserve"> for AIS use worldwide, on the high seas and in all other areas </w:t>
      </w:r>
      <w:r w:rsidRPr="009928BD">
        <w:rPr>
          <w:rFonts w:eastAsia="Batang"/>
          <w:lang w:eastAsia="ja-JP"/>
        </w:rPr>
        <w:t xml:space="preserve">(see </w:t>
      </w:r>
      <w:r w:rsidRPr="009928BD">
        <w:rPr>
          <w:rFonts w:eastAsia="Batang"/>
        </w:rPr>
        <w:t xml:space="preserve">§ </w:t>
      </w:r>
      <w:r w:rsidRPr="009928BD">
        <w:rPr>
          <w:rFonts w:eastAsia="Batang"/>
          <w:lang w:eastAsia="ja-JP"/>
        </w:rPr>
        <w:t>2, Annex 3)</w:t>
      </w:r>
      <w:r w:rsidRPr="009928BD">
        <w:rPr>
          <w:rFonts w:eastAsia="Batang"/>
        </w:rPr>
        <w:t xml:space="preserve">.. The </w:t>
      </w:r>
      <w:r w:rsidRPr="009928BD">
        <w:rPr>
          <w:rFonts w:eastAsia="Batang"/>
          <w:lang w:eastAsia="ja-JP"/>
        </w:rPr>
        <w:t>four</w:t>
      </w:r>
      <w:r w:rsidRPr="009928BD">
        <w:rPr>
          <w:rFonts w:eastAsia="Batang"/>
        </w:rPr>
        <w:t xml:space="preserve"> designated frequencies are:</w:t>
      </w:r>
    </w:p>
    <w:p w14:paraId="2FACC96F" w14:textId="250A4E96" w:rsidR="009928BD" w:rsidRPr="009928BD" w:rsidRDefault="009928BD" w:rsidP="009928BD">
      <w:pPr>
        <w:tabs>
          <w:tab w:val="clear" w:pos="2268"/>
          <w:tab w:val="left" w:pos="2608"/>
          <w:tab w:val="left" w:pos="3345"/>
        </w:tabs>
        <w:spacing w:before="80"/>
        <w:ind w:left="1134" w:hanging="1134"/>
        <w:textAlignment w:val="baseline"/>
        <w:rPr>
          <w:rFonts w:eastAsia="Batang"/>
        </w:rPr>
      </w:pPr>
      <w:r w:rsidRPr="009928BD">
        <w:rPr>
          <w:rFonts w:eastAsia="Batang"/>
        </w:rPr>
        <w:t>–</w:t>
      </w:r>
      <w:r w:rsidRPr="009928BD">
        <w:rPr>
          <w:rFonts w:eastAsia="Batang"/>
        </w:rPr>
        <w:tab/>
        <w:t xml:space="preserve">AIS 1 (161.975 MHz); </w:t>
      </w:r>
    </w:p>
    <w:p w14:paraId="7E5A501F" w14:textId="77777777" w:rsidR="00172FC6" w:rsidRDefault="009928BD" w:rsidP="009928BD">
      <w:pPr>
        <w:tabs>
          <w:tab w:val="clear" w:pos="2268"/>
          <w:tab w:val="left" w:pos="2608"/>
          <w:tab w:val="left" w:pos="3345"/>
        </w:tabs>
        <w:spacing w:before="80"/>
        <w:ind w:left="1134" w:hanging="1134"/>
        <w:textAlignment w:val="baseline"/>
        <w:rPr>
          <w:rFonts w:eastAsia="Batang"/>
        </w:rPr>
      </w:pPr>
      <w:r w:rsidRPr="009928BD">
        <w:rPr>
          <w:rFonts w:eastAsia="Batang"/>
        </w:rPr>
        <w:t>–</w:t>
      </w:r>
      <w:r w:rsidRPr="009928BD">
        <w:rPr>
          <w:rFonts w:eastAsia="Batang"/>
        </w:rPr>
        <w:tab/>
        <w:t>AIS 2 (162.025 MHz);</w:t>
      </w:r>
    </w:p>
    <w:p w14:paraId="4B00BCC6" w14:textId="149DA1F1" w:rsidR="009928BD" w:rsidRPr="009928BD" w:rsidRDefault="009928BD" w:rsidP="009928BD">
      <w:pPr>
        <w:tabs>
          <w:tab w:val="clear" w:pos="2268"/>
          <w:tab w:val="left" w:pos="2608"/>
          <w:tab w:val="left" w:pos="3345"/>
        </w:tabs>
        <w:spacing w:before="80"/>
        <w:ind w:left="1134" w:hanging="1134"/>
        <w:textAlignment w:val="baseline"/>
        <w:rPr>
          <w:rFonts w:eastAsia="Batang"/>
          <w:lang w:eastAsia="ja-JP"/>
        </w:rPr>
      </w:pPr>
      <w:r w:rsidRPr="009928BD">
        <w:rPr>
          <w:rFonts w:eastAsia="Batang"/>
        </w:rPr>
        <w:t>–</w:t>
      </w:r>
      <w:r w:rsidRPr="009928BD">
        <w:rPr>
          <w:rFonts w:eastAsia="Batang"/>
          <w:lang w:eastAsia="ja-JP"/>
        </w:rPr>
        <w:tab/>
        <w:t xml:space="preserve">channel 75 (156.775 MHz), Message 27 transmission only; </w:t>
      </w:r>
    </w:p>
    <w:p w14:paraId="7656DF41" w14:textId="5B444B6E" w:rsidR="009928BD" w:rsidRPr="009928BD" w:rsidRDefault="009928BD" w:rsidP="009928BD">
      <w:pPr>
        <w:tabs>
          <w:tab w:val="clear" w:pos="2268"/>
          <w:tab w:val="left" w:pos="2608"/>
          <w:tab w:val="left" w:pos="3345"/>
        </w:tabs>
        <w:spacing w:before="80"/>
        <w:ind w:left="1134" w:hanging="1134"/>
        <w:textAlignment w:val="baseline"/>
        <w:rPr>
          <w:rFonts w:eastAsia="Batang"/>
          <w:lang w:eastAsia="ja-JP"/>
        </w:rPr>
      </w:pPr>
      <w:r w:rsidRPr="009928BD">
        <w:rPr>
          <w:rFonts w:eastAsia="Batang"/>
        </w:rPr>
        <w:t>–</w:t>
      </w:r>
      <w:r w:rsidRPr="009928BD">
        <w:rPr>
          <w:rFonts w:eastAsia="Batang"/>
          <w:lang w:eastAsia="ja-JP"/>
        </w:rPr>
        <w:tab/>
        <w:t>channel 76 (156.825 MHz), Message 27 transmission only</w:t>
      </w:r>
      <w:r w:rsidRPr="00172FC6">
        <w:rPr>
          <w:rFonts w:eastAsia="Batang"/>
          <w:lang w:eastAsia="ja-JP"/>
        </w:rPr>
        <w:t xml:space="preserve">; </w:t>
      </w:r>
      <w:del w:id="40" w:author="USA" w:date="2025-09-05T09:41:00Z" w16du:dateUtc="2025-09-05T13:41:00Z">
        <w:r w:rsidRPr="00A25B83" w:rsidDel="00172FC6">
          <w:rPr>
            <w:rFonts w:eastAsia="Batang"/>
            <w:highlight w:val="yellow"/>
            <w:lang w:eastAsia="ja-JP"/>
          </w:rPr>
          <w:delText>and</w:delText>
        </w:r>
      </w:del>
    </w:p>
    <w:p w14:paraId="7DBFACF5" w14:textId="16FDA81A" w:rsidR="009928BD" w:rsidRPr="009928BD" w:rsidDel="00172FC6" w:rsidRDefault="009928BD" w:rsidP="009928BD">
      <w:pPr>
        <w:tabs>
          <w:tab w:val="clear" w:pos="2268"/>
          <w:tab w:val="left" w:pos="2608"/>
          <w:tab w:val="left" w:pos="3345"/>
          <w:tab w:val="left" w:pos="6521"/>
        </w:tabs>
        <w:spacing w:before="80"/>
        <w:ind w:left="1134" w:hanging="1134"/>
        <w:textAlignment w:val="baseline"/>
        <w:rPr>
          <w:del w:id="41" w:author="USA" w:date="2025-09-05T09:40:00Z" w16du:dateUtc="2025-09-05T13:40:00Z"/>
          <w:rFonts w:eastAsia="Batang"/>
          <w:lang w:eastAsia="ja-JP"/>
        </w:rPr>
      </w:pPr>
      <w:del w:id="42" w:author="USA" w:date="2025-09-05T09:40:00Z" w16du:dateUtc="2025-09-05T13:40:00Z">
        <w:r w:rsidRPr="00A25B83" w:rsidDel="00172FC6">
          <w:rPr>
            <w:rFonts w:eastAsia="Batang"/>
            <w:highlight w:val="yellow"/>
            <w:lang w:eastAsia="ja-JP"/>
          </w:rPr>
          <w:delText>–</w:delText>
        </w:r>
        <w:r w:rsidRPr="00A25B83" w:rsidDel="00172FC6">
          <w:rPr>
            <w:rFonts w:eastAsia="Batang"/>
            <w:highlight w:val="yellow"/>
            <w:lang w:eastAsia="ja-JP"/>
          </w:rPr>
          <w:tab/>
          <w:delText>channel 2006 (160.9 MHz) for reception of transmissions by AMRD Group B using AIS technology in accordance with Recommendation ITU-R M.2135.</w:delText>
        </w:r>
      </w:del>
    </w:p>
    <w:p w14:paraId="6E942C50" w14:textId="1C26A007" w:rsidR="007E69AD" w:rsidDel="00172FC6" w:rsidRDefault="007E69AD" w:rsidP="00E748CF">
      <w:pPr>
        <w:rPr>
          <w:del w:id="43" w:author="USA" w:date="2025-09-05T09:40:00Z" w16du:dateUtc="2025-09-05T13:40:00Z"/>
        </w:rPr>
      </w:pPr>
    </w:p>
    <w:p w14:paraId="77B8C63D" w14:textId="77777777" w:rsidR="009928BD" w:rsidRPr="007E69AD" w:rsidRDefault="009928BD" w:rsidP="009928BD"/>
    <w:p w14:paraId="069A0D1F" w14:textId="77777777" w:rsidR="009928BD" w:rsidRPr="00A3763E" w:rsidRDefault="009928BD" w:rsidP="009928BD">
      <w:pPr>
        <w:rPr>
          <w:i/>
          <w:iCs/>
        </w:rPr>
      </w:pPr>
      <w:r w:rsidRPr="00A3763E">
        <w:rPr>
          <w:i/>
          <w:iCs/>
        </w:rPr>
        <w:t>(No additional changes prior to this section)</w:t>
      </w:r>
    </w:p>
    <w:p w14:paraId="1B2BB3F8" w14:textId="77777777" w:rsidR="007E69AD" w:rsidRPr="001E2DEC" w:rsidRDefault="007E69AD" w:rsidP="00E748CF"/>
    <w:p w14:paraId="5CC7F394" w14:textId="77777777" w:rsidR="00E748CF" w:rsidRPr="009568B2" w:rsidRDefault="00E748CF" w:rsidP="00E748CF">
      <w:pPr>
        <w:keepNext/>
        <w:keepLines/>
        <w:spacing w:before="200"/>
        <w:ind w:left="1134" w:hanging="1134"/>
        <w:textAlignment w:val="baseline"/>
        <w:outlineLvl w:val="3"/>
        <w:rPr>
          <w:rFonts w:eastAsia="Batang"/>
          <w:b/>
        </w:rPr>
      </w:pPr>
      <w:r w:rsidRPr="009568B2">
        <w:rPr>
          <w:rFonts w:eastAsia="Batang"/>
          <w:b/>
        </w:rPr>
        <w:t>A6-4.2.1.1</w:t>
      </w:r>
      <w:r w:rsidRPr="009568B2">
        <w:rPr>
          <w:rFonts w:eastAsia="Batang"/>
          <w:b/>
        </w:rPr>
        <w:tab/>
        <w:t>Dual channel operation</w:t>
      </w:r>
    </w:p>
    <w:p w14:paraId="7DD85DE3" w14:textId="2558F7FA" w:rsidR="00E748CF" w:rsidRPr="009568B2" w:rsidRDefault="00E748CF" w:rsidP="00E748CF">
      <w:pPr>
        <w:textAlignment w:val="baseline"/>
        <w:rPr>
          <w:rFonts w:eastAsia="Batang"/>
        </w:rPr>
      </w:pPr>
      <w:r w:rsidRPr="009568B2">
        <w:rPr>
          <w:rFonts w:eastAsia="Batang"/>
        </w:rPr>
        <w:t xml:space="preserve">The AIS should be capable of operating on two parallel channels in accordance with § A6-4.41. Two separate TDMA receive channels or processes should be used to simultaneously receive information on two independent frequency channels. One TDMA transmitter should be used to alternate TDMA transmissions on two independent frequency channels. </w:t>
      </w:r>
    </w:p>
    <w:p w14:paraId="7096C798" w14:textId="16A5B87A" w:rsidR="00E748CF" w:rsidRPr="009568B2" w:rsidDel="001561AA" w:rsidRDefault="00E748CF" w:rsidP="00E748CF">
      <w:pPr>
        <w:textAlignment w:val="baseline"/>
        <w:rPr>
          <w:del w:id="44" w:author="USA" w:date="2025-08-18T16:53:00Z" w16du:dateUtc="2025-08-18T20:53:00Z"/>
          <w:rFonts w:eastAsia="Batang"/>
        </w:rPr>
      </w:pPr>
      <w:del w:id="45" w:author="USA" w:date="2025-08-28T10:20:00Z" w16du:dateUtc="2025-08-28T14:20:00Z">
        <w:r w:rsidRPr="009568B2" w:rsidDel="00A23542">
          <w:rPr>
            <w:rFonts w:eastAsia="Batang"/>
          </w:rPr>
          <w:delText>D</w:delText>
        </w:r>
      </w:del>
      <w:del w:id="46" w:author="USA" w:date="2025-08-18T16:53:00Z" w16du:dateUtc="2025-08-18T20:53:00Z">
        <w:r w:rsidRPr="009568B2" w:rsidDel="001561AA">
          <w:rPr>
            <w:rFonts w:eastAsia="Batang"/>
          </w:rPr>
          <w:delText>ata transmissions should default to AIS 1 and AIS 2 unless otherwise specified by a competent authority, as described in § A6-4.4.1 and § A6-4.6.</w:delText>
        </w:r>
      </w:del>
    </w:p>
    <w:p w14:paraId="471BBE35" w14:textId="77777777" w:rsidR="008E0072" w:rsidRDefault="008E0072" w:rsidP="001561AA">
      <w:pPr>
        <w:textAlignment w:val="baseline"/>
      </w:pPr>
    </w:p>
    <w:p w14:paraId="0E5CDAB0" w14:textId="77777777" w:rsidR="008E0072" w:rsidRPr="00A3763E" w:rsidRDefault="008E0072" w:rsidP="008E0072">
      <w:pPr>
        <w:rPr>
          <w:i/>
          <w:iCs/>
        </w:rPr>
      </w:pPr>
      <w:r w:rsidRPr="00A3763E">
        <w:rPr>
          <w:i/>
          <w:iCs/>
        </w:rPr>
        <w:t>(No additional changes prior to this section)</w:t>
      </w:r>
    </w:p>
    <w:p w14:paraId="1B3E46D7" w14:textId="77777777" w:rsidR="008E0072" w:rsidRDefault="008E0072" w:rsidP="008E0072"/>
    <w:p w14:paraId="00A37739" w14:textId="77777777" w:rsidR="00C14F2F" w:rsidRPr="00C14F2F" w:rsidRDefault="00C14F2F" w:rsidP="00C14F2F">
      <w:pPr>
        <w:keepNext/>
        <w:keepLines/>
        <w:tabs>
          <w:tab w:val="clear" w:pos="1134"/>
        </w:tabs>
        <w:spacing w:before="200"/>
        <w:ind w:left="1134" w:hanging="1134"/>
        <w:textAlignment w:val="baseline"/>
        <w:outlineLvl w:val="3"/>
        <w:rPr>
          <w:rFonts w:eastAsia="Batang"/>
          <w:b/>
        </w:rPr>
      </w:pPr>
      <w:bookmarkStart w:id="47" w:name="_Toc48639575"/>
      <w:bookmarkStart w:id="48" w:name="_Toc197413952"/>
      <w:bookmarkStart w:id="49" w:name="_Toc197414962"/>
      <w:bookmarkStart w:id="50" w:name="_Toc197415842"/>
      <w:r w:rsidRPr="00C14F2F">
        <w:rPr>
          <w:rFonts w:eastAsia="Batang"/>
          <w:b/>
        </w:rPr>
        <w:t>A6-4.3.3.6</w:t>
      </w:r>
      <w:r w:rsidRPr="00C14F2F">
        <w:rPr>
          <w:rFonts w:eastAsia="Batang"/>
          <w:b/>
        </w:rPr>
        <w:tab/>
        <w:t>VHF data link message use</w:t>
      </w:r>
    </w:p>
    <w:p w14:paraId="1A217CEF" w14:textId="68C58985" w:rsidR="00C14F2F" w:rsidRPr="00C14F2F" w:rsidRDefault="00C14F2F" w:rsidP="00C14F2F">
      <w:pPr>
        <w:textAlignment w:val="baseline"/>
        <w:rPr>
          <w:rFonts w:eastAsia="Batang"/>
        </w:rPr>
      </w:pPr>
      <w:r w:rsidRPr="00C14F2F">
        <w:rPr>
          <w:rFonts w:eastAsia="Batang"/>
        </w:rPr>
        <w:t>Table A6-9 shows how the messages defined in Annex 7 should be used by a Class B “CS” shipborne mobile AIS device.</w:t>
      </w:r>
    </w:p>
    <w:p w14:paraId="11C28B49" w14:textId="7D3999F7" w:rsidR="00C14F2F" w:rsidRPr="00C14F2F" w:rsidRDefault="00C14F2F" w:rsidP="00C14F2F">
      <w:pPr>
        <w:keepNext/>
        <w:spacing w:before="560" w:after="120"/>
        <w:jc w:val="center"/>
        <w:textAlignment w:val="baseline"/>
        <w:rPr>
          <w:rFonts w:eastAsia="Batang"/>
          <w:caps/>
          <w:sz w:val="20"/>
        </w:rPr>
      </w:pPr>
      <w:r w:rsidRPr="00C14F2F">
        <w:rPr>
          <w:rFonts w:eastAsia="Batang"/>
          <w:caps/>
          <w:sz w:val="20"/>
        </w:rPr>
        <w:t>TABLE A6-9</w:t>
      </w:r>
    </w:p>
    <w:p w14:paraId="6F661FCF" w14:textId="77777777" w:rsidR="00C14F2F" w:rsidRPr="00C14F2F" w:rsidRDefault="00C14F2F" w:rsidP="00C14F2F">
      <w:pPr>
        <w:keepNext/>
        <w:keepLines/>
        <w:spacing w:before="0" w:after="120"/>
        <w:jc w:val="center"/>
        <w:textAlignment w:val="baseline"/>
        <w:rPr>
          <w:rFonts w:ascii="Times New Roman Bold" w:eastAsia="Batang" w:hAnsi="Times New Roman Bold"/>
          <w:sz w:val="20"/>
        </w:rPr>
      </w:pPr>
      <w:r w:rsidRPr="00C14F2F">
        <w:rPr>
          <w:rFonts w:ascii="Times New Roman Bold" w:eastAsia="Batang" w:hAnsi="Times New Roman Bold"/>
          <w:b/>
          <w:sz w:val="20"/>
        </w:rPr>
        <w:t xml:space="preserve">Use of VHF data link messages by a Class B </w:t>
      </w:r>
      <w:r w:rsidRPr="00C14F2F">
        <w:rPr>
          <w:rFonts w:ascii="Times New Roman Bold" w:eastAsia="Batang" w:hAnsi="Times New Roman Bold" w:hint="eastAsia"/>
          <w:b/>
          <w:sz w:val="20"/>
        </w:rPr>
        <w:t>“</w:t>
      </w:r>
      <w:r w:rsidRPr="00C14F2F">
        <w:rPr>
          <w:rFonts w:ascii="Times New Roman Bold" w:eastAsia="Batang" w:hAnsi="Times New Roman Bold"/>
          <w:b/>
          <w:sz w:val="20"/>
        </w:rPr>
        <w:t>CS</w:t>
      </w:r>
      <w:r w:rsidRPr="00C14F2F">
        <w:rPr>
          <w:rFonts w:ascii="Times New Roman Bold" w:eastAsia="Batang" w:hAnsi="Times New Roman Bold" w:hint="eastAsia"/>
          <w:b/>
          <w:sz w:val="20"/>
        </w:rPr>
        <w:t>”</w:t>
      </w:r>
      <w:r w:rsidRPr="00C14F2F">
        <w:rPr>
          <w:rFonts w:ascii="Times New Roman Bold" w:eastAsia="Batang" w:hAnsi="Times New Roman Bold"/>
          <w:b/>
          <w:sz w:val="20"/>
        </w:rPr>
        <w:t xml:space="preserve"> automatic identification system</w:t>
      </w:r>
      <w:r w:rsidRPr="00C14F2F">
        <w:rPr>
          <w:rFonts w:ascii="Times New Roman Bold" w:eastAsia="Batang" w:hAnsi="Times New Roman Bold"/>
          <w:bCs/>
          <w:position w:val="6"/>
          <w:sz w:val="14"/>
          <w:szCs w:val="14"/>
        </w:rPr>
        <w:footnoteReference w:id="1"/>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133"/>
        <w:gridCol w:w="2552"/>
        <w:gridCol w:w="1276"/>
        <w:gridCol w:w="1276"/>
        <w:gridCol w:w="1134"/>
        <w:gridCol w:w="2268"/>
      </w:tblGrid>
      <w:tr w:rsidR="00C14F2F" w:rsidRPr="00C14F2F" w14:paraId="4D4F49F3" w14:textId="77777777" w:rsidTr="001445F6">
        <w:trPr>
          <w:cantSplit/>
          <w:trHeight w:val="20"/>
          <w:tblHeader/>
          <w:jc w:val="center"/>
        </w:trPr>
        <w:tc>
          <w:tcPr>
            <w:tcW w:w="1133" w:type="dxa"/>
            <w:vAlign w:val="center"/>
          </w:tcPr>
          <w:p w14:paraId="3BDF37CE" w14:textId="77777777" w:rsidR="00C14F2F" w:rsidRPr="00C14F2F" w:rsidRDefault="00C14F2F" w:rsidP="00C14F2F">
            <w:pPr>
              <w:keepNext/>
              <w:spacing w:before="80" w:after="80"/>
              <w:jc w:val="center"/>
              <w:textAlignment w:val="baseline"/>
              <w:rPr>
                <w:rFonts w:ascii="Times New Roman Bold" w:eastAsia="Batang" w:hAnsi="Times New Roman Bold" w:cs="Times New Roman Bold"/>
                <w:b/>
                <w:sz w:val="20"/>
              </w:rPr>
            </w:pPr>
            <w:r w:rsidRPr="00C14F2F">
              <w:rPr>
                <w:rFonts w:ascii="Times New Roman Bold" w:eastAsia="Batang" w:hAnsi="Times New Roman Bold" w:cs="Times New Roman Bold"/>
                <w:b/>
                <w:sz w:val="20"/>
              </w:rPr>
              <w:t>Message No.</w:t>
            </w:r>
          </w:p>
        </w:tc>
        <w:tc>
          <w:tcPr>
            <w:tcW w:w="2552" w:type="dxa"/>
            <w:vAlign w:val="center"/>
          </w:tcPr>
          <w:p w14:paraId="7D6CB5C5" w14:textId="77777777" w:rsidR="00C14F2F" w:rsidRPr="00C14F2F" w:rsidRDefault="00C14F2F" w:rsidP="00C14F2F">
            <w:pPr>
              <w:keepNext/>
              <w:spacing w:before="80" w:after="80"/>
              <w:jc w:val="center"/>
              <w:textAlignment w:val="baseline"/>
              <w:rPr>
                <w:rFonts w:ascii="Times New Roman Bold" w:eastAsia="Batang" w:hAnsi="Times New Roman Bold" w:cs="Times New Roman Bold"/>
                <w:b/>
                <w:sz w:val="20"/>
              </w:rPr>
            </w:pPr>
            <w:r w:rsidRPr="00C14F2F">
              <w:rPr>
                <w:rFonts w:ascii="Times New Roman Bold" w:eastAsia="Batang" w:hAnsi="Times New Roman Bold" w:cs="Times New Roman Bold"/>
                <w:b/>
                <w:sz w:val="20"/>
              </w:rPr>
              <w:t>Name of message</w:t>
            </w:r>
          </w:p>
        </w:tc>
        <w:tc>
          <w:tcPr>
            <w:tcW w:w="1276" w:type="dxa"/>
            <w:vAlign w:val="center"/>
          </w:tcPr>
          <w:p w14:paraId="4E8641E6" w14:textId="544D3D8C" w:rsidR="00C14F2F" w:rsidRPr="00C14F2F" w:rsidRDefault="00C14F2F" w:rsidP="00C14F2F">
            <w:pPr>
              <w:keepNext/>
              <w:spacing w:before="80" w:after="80"/>
              <w:jc w:val="center"/>
              <w:textAlignment w:val="baseline"/>
              <w:rPr>
                <w:rFonts w:ascii="Times New Roman Bold" w:eastAsia="Batang" w:hAnsi="Times New Roman Bold" w:cs="Times New Roman Bold"/>
                <w:b/>
                <w:sz w:val="20"/>
              </w:rPr>
            </w:pPr>
            <w:r w:rsidRPr="00C14F2F">
              <w:rPr>
                <w:rFonts w:ascii="Times New Roman Bold" w:eastAsia="Batang" w:hAnsi="Times New Roman Bold" w:cs="Times New Roman Bold"/>
                <w:b/>
                <w:sz w:val="20"/>
              </w:rPr>
              <w:t>Annex 7 reference</w:t>
            </w:r>
          </w:p>
        </w:tc>
        <w:tc>
          <w:tcPr>
            <w:tcW w:w="1276" w:type="dxa"/>
            <w:vAlign w:val="center"/>
          </w:tcPr>
          <w:p w14:paraId="0F9AEDCC" w14:textId="77777777" w:rsidR="00C14F2F" w:rsidRPr="00C14F2F" w:rsidRDefault="00C14F2F" w:rsidP="00C14F2F">
            <w:pPr>
              <w:keepNext/>
              <w:spacing w:before="80" w:after="80"/>
              <w:jc w:val="center"/>
              <w:textAlignment w:val="baseline"/>
              <w:rPr>
                <w:rFonts w:ascii="Times New Roman Bold" w:eastAsia="Batang" w:hAnsi="Times New Roman Bold" w:cs="Times New Roman Bold"/>
                <w:b/>
                <w:sz w:val="20"/>
              </w:rPr>
            </w:pPr>
            <w:r w:rsidRPr="00C14F2F">
              <w:rPr>
                <w:rFonts w:ascii="Times New Roman Bold" w:eastAsia="Batang" w:hAnsi="Times New Roman Bold" w:cs="Times New Roman Bold"/>
                <w:b/>
                <w:sz w:val="20"/>
              </w:rPr>
              <w:t>Receive and process (1)</w:t>
            </w:r>
          </w:p>
        </w:tc>
        <w:tc>
          <w:tcPr>
            <w:tcW w:w="1134" w:type="dxa"/>
            <w:vAlign w:val="center"/>
          </w:tcPr>
          <w:p w14:paraId="45A16B66" w14:textId="77777777" w:rsidR="00C14F2F" w:rsidRPr="00C14F2F" w:rsidRDefault="00C14F2F" w:rsidP="00C14F2F">
            <w:pPr>
              <w:keepNext/>
              <w:spacing w:before="80" w:after="80"/>
              <w:jc w:val="center"/>
              <w:textAlignment w:val="baseline"/>
              <w:rPr>
                <w:rFonts w:ascii="Times New Roman Bold" w:eastAsia="Batang" w:hAnsi="Times New Roman Bold" w:cs="Times New Roman Bold"/>
                <w:b/>
                <w:sz w:val="20"/>
              </w:rPr>
            </w:pPr>
            <w:r w:rsidRPr="00C14F2F">
              <w:rPr>
                <w:rFonts w:ascii="Times New Roman Bold" w:eastAsia="Batang" w:hAnsi="Times New Roman Bold" w:cs="Times New Roman Bold"/>
                <w:b/>
                <w:sz w:val="20"/>
              </w:rPr>
              <w:t>Transmit by own station</w:t>
            </w:r>
          </w:p>
        </w:tc>
        <w:tc>
          <w:tcPr>
            <w:tcW w:w="2268" w:type="dxa"/>
            <w:vAlign w:val="center"/>
          </w:tcPr>
          <w:p w14:paraId="5CA1FC0C" w14:textId="77777777" w:rsidR="00C14F2F" w:rsidRPr="00C14F2F" w:rsidRDefault="00C14F2F" w:rsidP="00C14F2F">
            <w:pPr>
              <w:keepNext/>
              <w:spacing w:before="80" w:after="80"/>
              <w:jc w:val="center"/>
              <w:textAlignment w:val="baseline"/>
              <w:rPr>
                <w:rFonts w:ascii="Times New Roman Bold" w:eastAsia="Batang" w:hAnsi="Times New Roman Bold" w:cs="Times New Roman Bold"/>
                <w:b/>
                <w:sz w:val="20"/>
              </w:rPr>
            </w:pPr>
            <w:r w:rsidRPr="00C14F2F">
              <w:rPr>
                <w:rFonts w:ascii="Times New Roman Bold" w:eastAsia="Batang" w:hAnsi="Times New Roman Bold" w:cs="Times New Roman Bold"/>
                <w:b/>
                <w:sz w:val="20"/>
              </w:rPr>
              <w:t>Remark</w:t>
            </w:r>
          </w:p>
        </w:tc>
      </w:tr>
      <w:tr w:rsidR="00C14F2F" w:rsidRPr="00C14F2F" w14:paraId="0554A5FA" w14:textId="77777777" w:rsidTr="001445F6">
        <w:trPr>
          <w:cantSplit/>
          <w:trHeight w:val="20"/>
          <w:jc w:val="center"/>
        </w:trPr>
        <w:tc>
          <w:tcPr>
            <w:tcW w:w="1133" w:type="dxa"/>
          </w:tcPr>
          <w:p w14:paraId="75D4D73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0</w:t>
            </w:r>
          </w:p>
        </w:tc>
        <w:tc>
          <w:tcPr>
            <w:tcW w:w="2552" w:type="dxa"/>
          </w:tcPr>
          <w:p w14:paraId="0150BD4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Undefined</w:t>
            </w:r>
          </w:p>
        </w:tc>
        <w:tc>
          <w:tcPr>
            <w:tcW w:w="1276" w:type="dxa"/>
          </w:tcPr>
          <w:p w14:paraId="11795F0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1276" w:type="dxa"/>
          </w:tcPr>
          <w:p w14:paraId="783F3F0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1134" w:type="dxa"/>
          </w:tcPr>
          <w:p w14:paraId="2D629AD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2268" w:type="dxa"/>
          </w:tcPr>
          <w:p w14:paraId="3ADB2CD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60608D3B" w14:textId="77777777" w:rsidTr="001445F6">
        <w:trPr>
          <w:cantSplit/>
          <w:trHeight w:val="20"/>
          <w:jc w:val="center"/>
        </w:trPr>
        <w:tc>
          <w:tcPr>
            <w:tcW w:w="1133" w:type="dxa"/>
          </w:tcPr>
          <w:p w14:paraId="1B70283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w:t>
            </w:r>
          </w:p>
        </w:tc>
        <w:tc>
          <w:tcPr>
            <w:tcW w:w="2552" w:type="dxa"/>
          </w:tcPr>
          <w:p w14:paraId="38C26E0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Position report (Scheduled)</w:t>
            </w:r>
          </w:p>
        </w:tc>
        <w:tc>
          <w:tcPr>
            <w:tcW w:w="1276" w:type="dxa"/>
          </w:tcPr>
          <w:p w14:paraId="16043CB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w:t>
            </w:r>
          </w:p>
        </w:tc>
        <w:tc>
          <w:tcPr>
            <w:tcW w:w="1276" w:type="dxa"/>
          </w:tcPr>
          <w:p w14:paraId="3B9B06F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4566DF3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168DFE4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096BA8E5" w14:textId="77777777" w:rsidTr="001445F6">
        <w:trPr>
          <w:cantSplit/>
          <w:trHeight w:val="20"/>
          <w:jc w:val="center"/>
        </w:trPr>
        <w:tc>
          <w:tcPr>
            <w:tcW w:w="1133" w:type="dxa"/>
          </w:tcPr>
          <w:p w14:paraId="73170D6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w:t>
            </w:r>
          </w:p>
        </w:tc>
        <w:tc>
          <w:tcPr>
            <w:tcW w:w="2552" w:type="dxa"/>
          </w:tcPr>
          <w:p w14:paraId="566A747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Position report (Assigned)</w:t>
            </w:r>
          </w:p>
        </w:tc>
        <w:tc>
          <w:tcPr>
            <w:tcW w:w="1276" w:type="dxa"/>
          </w:tcPr>
          <w:p w14:paraId="4D022AA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w:t>
            </w:r>
          </w:p>
        </w:tc>
        <w:tc>
          <w:tcPr>
            <w:tcW w:w="1276" w:type="dxa"/>
          </w:tcPr>
          <w:p w14:paraId="672A4DE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5CFCB5C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65D7232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12C0A7FC" w14:textId="77777777" w:rsidTr="001445F6">
        <w:trPr>
          <w:cantSplit/>
          <w:trHeight w:val="20"/>
          <w:jc w:val="center"/>
        </w:trPr>
        <w:tc>
          <w:tcPr>
            <w:tcW w:w="1133" w:type="dxa"/>
          </w:tcPr>
          <w:p w14:paraId="023B0EF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3</w:t>
            </w:r>
          </w:p>
        </w:tc>
        <w:tc>
          <w:tcPr>
            <w:tcW w:w="2552" w:type="dxa"/>
          </w:tcPr>
          <w:p w14:paraId="2EBAE9C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Position report (When interrogated)</w:t>
            </w:r>
          </w:p>
        </w:tc>
        <w:tc>
          <w:tcPr>
            <w:tcW w:w="1276" w:type="dxa"/>
          </w:tcPr>
          <w:p w14:paraId="53A790B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w:t>
            </w:r>
          </w:p>
        </w:tc>
        <w:tc>
          <w:tcPr>
            <w:tcW w:w="1276" w:type="dxa"/>
          </w:tcPr>
          <w:p w14:paraId="5E68E03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786F000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556159D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7FA39E82" w14:textId="77777777" w:rsidTr="001445F6">
        <w:trPr>
          <w:cantSplit/>
          <w:trHeight w:val="20"/>
          <w:jc w:val="center"/>
        </w:trPr>
        <w:tc>
          <w:tcPr>
            <w:tcW w:w="1133" w:type="dxa"/>
          </w:tcPr>
          <w:p w14:paraId="03F9335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4</w:t>
            </w:r>
          </w:p>
        </w:tc>
        <w:tc>
          <w:tcPr>
            <w:tcW w:w="2552" w:type="dxa"/>
          </w:tcPr>
          <w:p w14:paraId="0A3313F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Base station report</w:t>
            </w:r>
          </w:p>
        </w:tc>
        <w:tc>
          <w:tcPr>
            <w:tcW w:w="1276" w:type="dxa"/>
          </w:tcPr>
          <w:p w14:paraId="64923E5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w:t>
            </w:r>
          </w:p>
        </w:tc>
        <w:tc>
          <w:tcPr>
            <w:tcW w:w="1276" w:type="dxa"/>
          </w:tcPr>
          <w:p w14:paraId="596DF48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Yes</w:t>
            </w:r>
          </w:p>
        </w:tc>
        <w:tc>
          <w:tcPr>
            <w:tcW w:w="1134" w:type="dxa"/>
          </w:tcPr>
          <w:p w14:paraId="6A4BD5D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7A573BF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Class B “CS” should obey the 120 NM rule.</w:t>
            </w:r>
          </w:p>
        </w:tc>
      </w:tr>
      <w:tr w:rsidR="00C14F2F" w:rsidRPr="00C14F2F" w14:paraId="5A33A1EB" w14:textId="77777777" w:rsidTr="001445F6">
        <w:trPr>
          <w:cantSplit/>
          <w:trHeight w:val="20"/>
          <w:jc w:val="center"/>
        </w:trPr>
        <w:tc>
          <w:tcPr>
            <w:tcW w:w="1133" w:type="dxa"/>
          </w:tcPr>
          <w:p w14:paraId="4304DB2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5</w:t>
            </w:r>
          </w:p>
        </w:tc>
        <w:tc>
          <w:tcPr>
            <w:tcW w:w="2552" w:type="dxa"/>
          </w:tcPr>
          <w:p w14:paraId="2C57959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Static and voyage related data</w:t>
            </w:r>
          </w:p>
        </w:tc>
        <w:tc>
          <w:tcPr>
            <w:tcW w:w="1276" w:type="dxa"/>
          </w:tcPr>
          <w:p w14:paraId="3711E34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3.3</w:t>
            </w:r>
          </w:p>
        </w:tc>
        <w:tc>
          <w:tcPr>
            <w:tcW w:w="1276" w:type="dxa"/>
          </w:tcPr>
          <w:p w14:paraId="4449AB9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594940B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6A44531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1CC47048" w14:textId="77777777" w:rsidTr="001445F6">
        <w:trPr>
          <w:cantSplit/>
          <w:trHeight w:val="20"/>
          <w:jc w:val="center"/>
        </w:trPr>
        <w:tc>
          <w:tcPr>
            <w:tcW w:w="1133" w:type="dxa"/>
          </w:tcPr>
          <w:p w14:paraId="09D7A00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6</w:t>
            </w:r>
          </w:p>
        </w:tc>
        <w:tc>
          <w:tcPr>
            <w:tcW w:w="2552" w:type="dxa"/>
          </w:tcPr>
          <w:p w14:paraId="3023A08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Addressed binary message</w:t>
            </w:r>
          </w:p>
        </w:tc>
        <w:tc>
          <w:tcPr>
            <w:tcW w:w="1276" w:type="dxa"/>
          </w:tcPr>
          <w:p w14:paraId="61D1854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3.4</w:t>
            </w:r>
          </w:p>
        </w:tc>
        <w:tc>
          <w:tcPr>
            <w:tcW w:w="1276" w:type="dxa"/>
          </w:tcPr>
          <w:p w14:paraId="3DF1C2E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7ECF5C9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742078B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18F959FF" w14:textId="77777777" w:rsidTr="001445F6">
        <w:trPr>
          <w:cantSplit/>
          <w:trHeight w:val="20"/>
          <w:jc w:val="center"/>
        </w:trPr>
        <w:tc>
          <w:tcPr>
            <w:tcW w:w="1133" w:type="dxa"/>
          </w:tcPr>
          <w:p w14:paraId="3714459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7</w:t>
            </w:r>
          </w:p>
        </w:tc>
        <w:tc>
          <w:tcPr>
            <w:tcW w:w="2552" w:type="dxa"/>
          </w:tcPr>
          <w:p w14:paraId="1FBF482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Binary acknowledge</w:t>
            </w:r>
          </w:p>
        </w:tc>
        <w:tc>
          <w:tcPr>
            <w:tcW w:w="1276" w:type="dxa"/>
          </w:tcPr>
          <w:p w14:paraId="083F581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3.5</w:t>
            </w:r>
          </w:p>
        </w:tc>
        <w:tc>
          <w:tcPr>
            <w:tcW w:w="1276" w:type="dxa"/>
          </w:tcPr>
          <w:p w14:paraId="0122F0A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3476F40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527CCE0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4C519F58" w14:textId="77777777" w:rsidTr="001445F6">
        <w:trPr>
          <w:cantSplit/>
          <w:trHeight w:val="20"/>
          <w:jc w:val="center"/>
        </w:trPr>
        <w:tc>
          <w:tcPr>
            <w:tcW w:w="1133" w:type="dxa"/>
          </w:tcPr>
          <w:p w14:paraId="30FE4D4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8</w:t>
            </w:r>
          </w:p>
        </w:tc>
        <w:tc>
          <w:tcPr>
            <w:tcW w:w="2552" w:type="dxa"/>
          </w:tcPr>
          <w:p w14:paraId="26E754C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Binary broadcast message</w:t>
            </w:r>
          </w:p>
        </w:tc>
        <w:tc>
          <w:tcPr>
            <w:tcW w:w="1276" w:type="dxa"/>
          </w:tcPr>
          <w:p w14:paraId="13ABB0F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3.6</w:t>
            </w:r>
          </w:p>
        </w:tc>
        <w:tc>
          <w:tcPr>
            <w:tcW w:w="1276" w:type="dxa"/>
          </w:tcPr>
          <w:p w14:paraId="3CB1557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7A29811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254B142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18854707" w14:textId="77777777" w:rsidTr="001445F6">
        <w:trPr>
          <w:cantSplit/>
          <w:trHeight w:val="20"/>
          <w:jc w:val="center"/>
        </w:trPr>
        <w:tc>
          <w:tcPr>
            <w:tcW w:w="1133" w:type="dxa"/>
          </w:tcPr>
          <w:p w14:paraId="725AD81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lastRenderedPageBreak/>
              <w:t>9</w:t>
            </w:r>
          </w:p>
        </w:tc>
        <w:tc>
          <w:tcPr>
            <w:tcW w:w="2552" w:type="dxa"/>
          </w:tcPr>
          <w:p w14:paraId="2221FF5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Standard SAR aircraft position report</w:t>
            </w:r>
          </w:p>
        </w:tc>
        <w:tc>
          <w:tcPr>
            <w:tcW w:w="1276" w:type="dxa"/>
          </w:tcPr>
          <w:p w14:paraId="0D4DA3F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3.7</w:t>
            </w:r>
          </w:p>
        </w:tc>
        <w:tc>
          <w:tcPr>
            <w:tcW w:w="1276" w:type="dxa"/>
          </w:tcPr>
          <w:p w14:paraId="7698222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45623F4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65235BC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40E524A1" w14:textId="77777777" w:rsidTr="001445F6">
        <w:trPr>
          <w:cantSplit/>
          <w:trHeight w:val="20"/>
          <w:jc w:val="center"/>
        </w:trPr>
        <w:tc>
          <w:tcPr>
            <w:tcW w:w="1133" w:type="dxa"/>
          </w:tcPr>
          <w:p w14:paraId="4C02879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10</w:t>
            </w:r>
          </w:p>
        </w:tc>
        <w:tc>
          <w:tcPr>
            <w:tcW w:w="2552" w:type="dxa"/>
          </w:tcPr>
          <w:p w14:paraId="1817D67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UTC and date inquiry</w:t>
            </w:r>
          </w:p>
        </w:tc>
        <w:tc>
          <w:tcPr>
            <w:tcW w:w="1276" w:type="dxa"/>
          </w:tcPr>
          <w:p w14:paraId="658A5DD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3.8</w:t>
            </w:r>
          </w:p>
        </w:tc>
        <w:tc>
          <w:tcPr>
            <w:tcW w:w="1276" w:type="dxa"/>
          </w:tcPr>
          <w:p w14:paraId="083E716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5E901DC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59D44EF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2451EC85" w14:textId="77777777" w:rsidTr="001445F6">
        <w:trPr>
          <w:cantSplit/>
          <w:trHeight w:val="20"/>
          <w:jc w:val="center"/>
        </w:trPr>
        <w:tc>
          <w:tcPr>
            <w:tcW w:w="1133" w:type="dxa"/>
          </w:tcPr>
          <w:p w14:paraId="31BB0D5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11</w:t>
            </w:r>
          </w:p>
        </w:tc>
        <w:tc>
          <w:tcPr>
            <w:tcW w:w="2552" w:type="dxa"/>
          </w:tcPr>
          <w:p w14:paraId="6FFC1FD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UTC/Date response</w:t>
            </w:r>
          </w:p>
        </w:tc>
        <w:tc>
          <w:tcPr>
            <w:tcW w:w="1276" w:type="dxa"/>
          </w:tcPr>
          <w:p w14:paraId="365F704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w:t>
            </w:r>
          </w:p>
        </w:tc>
        <w:tc>
          <w:tcPr>
            <w:tcW w:w="1276" w:type="dxa"/>
          </w:tcPr>
          <w:p w14:paraId="0662109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7B23DD7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29F482F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5883B936" w14:textId="77777777" w:rsidTr="001445F6">
        <w:trPr>
          <w:cantSplit/>
          <w:trHeight w:val="20"/>
          <w:jc w:val="center"/>
        </w:trPr>
        <w:tc>
          <w:tcPr>
            <w:tcW w:w="1133" w:type="dxa"/>
          </w:tcPr>
          <w:p w14:paraId="75EB5E2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12</w:t>
            </w:r>
          </w:p>
        </w:tc>
        <w:tc>
          <w:tcPr>
            <w:tcW w:w="2552" w:type="dxa"/>
          </w:tcPr>
          <w:p w14:paraId="618865C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Safety related addressed message</w:t>
            </w:r>
          </w:p>
        </w:tc>
        <w:tc>
          <w:tcPr>
            <w:tcW w:w="1276" w:type="dxa"/>
          </w:tcPr>
          <w:p w14:paraId="48B521C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3.10</w:t>
            </w:r>
          </w:p>
        </w:tc>
        <w:tc>
          <w:tcPr>
            <w:tcW w:w="1276" w:type="dxa"/>
          </w:tcPr>
          <w:p w14:paraId="67DE197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4E832D2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19687CA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NOTE 1 – Information can also be transferred via Message 14</w:t>
            </w:r>
          </w:p>
        </w:tc>
      </w:tr>
      <w:tr w:rsidR="00C14F2F" w:rsidRPr="00C14F2F" w14:paraId="21F31BFE" w14:textId="77777777" w:rsidTr="001445F6">
        <w:trPr>
          <w:cantSplit/>
          <w:trHeight w:val="20"/>
          <w:jc w:val="center"/>
        </w:trPr>
        <w:tc>
          <w:tcPr>
            <w:tcW w:w="1133" w:type="dxa"/>
          </w:tcPr>
          <w:p w14:paraId="5065279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13</w:t>
            </w:r>
          </w:p>
        </w:tc>
        <w:tc>
          <w:tcPr>
            <w:tcW w:w="2552" w:type="dxa"/>
          </w:tcPr>
          <w:p w14:paraId="53AC463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Safety related acknowledge</w:t>
            </w:r>
          </w:p>
        </w:tc>
        <w:tc>
          <w:tcPr>
            <w:tcW w:w="1276" w:type="dxa"/>
          </w:tcPr>
          <w:p w14:paraId="130F541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3.5</w:t>
            </w:r>
          </w:p>
        </w:tc>
        <w:tc>
          <w:tcPr>
            <w:tcW w:w="1276" w:type="dxa"/>
          </w:tcPr>
          <w:p w14:paraId="4E1A16E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59EE65C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2268" w:type="dxa"/>
          </w:tcPr>
          <w:p w14:paraId="29C266E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Should be transmitted if the option to process Message 12 is implemented</w:t>
            </w:r>
          </w:p>
        </w:tc>
      </w:tr>
      <w:tr w:rsidR="00C14F2F" w:rsidRPr="00C14F2F" w14:paraId="79B47162" w14:textId="77777777" w:rsidTr="001445F6">
        <w:trPr>
          <w:cantSplit/>
          <w:trHeight w:val="20"/>
          <w:jc w:val="center"/>
        </w:trPr>
        <w:tc>
          <w:tcPr>
            <w:tcW w:w="1133" w:type="dxa"/>
          </w:tcPr>
          <w:p w14:paraId="36725C1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14</w:t>
            </w:r>
          </w:p>
        </w:tc>
        <w:tc>
          <w:tcPr>
            <w:tcW w:w="2552" w:type="dxa"/>
          </w:tcPr>
          <w:p w14:paraId="5C43499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Safety related broadcast message</w:t>
            </w:r>
          </w:p>
        </w:tc>
        <w:tc>
          <w:tcPr>
            <w:tcW w:w="1276" w:type="dxa"/>
          </w:tcPr>
          <w:p w14:paraId="1C6B66B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3.12</w:t>
            </w:r>
          </w:p>
        </w:tc>
        <w:tc>
          <w:tcPr>
            <w:tcW w:w="1276" w:type="dxa"/>
          </w:tcPr>
          <w:p w14:paraId="5F508F8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309E794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vertAlign w:val="superscript"/>
              </w:rPr>
            </w:pPr>
            <w:r w:rsidRPr="00C14F2F">
              <w:rPr>
                <w:rFonts w:eastAsia="Batang"/>
                <w:sz w:val="20"/>
              </w:rPr>
              <w:t>Optional</w:t>
            </w:r>
            <w:r w:rsidRPr="00C14F2F">
              <w:rPr>
                <w:rFonts w:eastAsia="Batang"/>
                <w:sz w:val="20"/>
                <w:vertAlign w:val="superscript"/>
              </w:rPr>
              <w:t>(2)</w:t>
            </w:r>
          </w:p>
        </w:tc>
        <w:tc>
          <w:tcPr>
            <w:tcW w:w="2268" w:type="dxa"/>
          </w:tcPr>
          <w:p w14:paraId="4AA010E1" w14:textId="37504EB5"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[The Message 14 </w:t>
            </w:r>
            <w:r w:rsidRPr="00C14F2F">
              <w:rPr>
                <w:rFonts w:eastAsia="Batang"/>
                <w:sz w:val="20"/>
                <w:lang w:val="en-US"/>
              </w:rPr>
              <w:t xml:space="preserve"> should have precedence over Message </w:t>
            </w:r>
            <w:r w:rsidRPr="00C14F2F">
              <w:rPr>
                <w:rFonts w:eastAsia="Batang"/>
                <w:sz w:val="20"/>
              </w:rPr>
              <w:t xml:space="preserve">18] </w:t>
            </w:r>
          </w:p>
        </w:tc>
      </w:tr>
      <w:tr w:rsidR="00C14F2F" w:rsidRPr="00C14F2F" w14:paraId="242AA43B" w14:textId="77777777" w:rsidTr="001445F6">
        <w:trPr>
          <w:cantSplit/>
          <w:trHeight w:val="20"/>
          <w:jc w:val="center"/>
        </w:trPr>
        <w:tc>
          <w:tcPr>
            <w:tcW w:w="1133" w:type="dxa"/>
          </w:tcPr>
          <w:p w14:paraId="1A6EC12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15</w:t>
            </w:r>
          </w:p>
        </w:tc>
        <w:tc>
          <w:tcPr>
            <w:tcW w:w="2552" w:type="dxa"/>
          </w:tcPr>
          <w:p w14:paraId="25F4B51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Interrogation</w:t>
            </w:r>
          </w:p>
        </w:tc>
        <w:tc>
          <w:tcPr>
            <w:tcW w:w="1276" w:type="dxa"/>
          </w:tcPr>
          <w:p w14:paraId="37D3BE2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3.13</w:t>
            </w:r>
          </w:p>
        </w:tc>
        <w:tc>
          <w:tcPr>
            <w:tcW w:w="1276" w:type="dxa"/>
          </w:tcPr>
          <w:p w14:paraId="5132714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Yes</w:t>
            </w:r>
          </w:p>
        </w:tc>
        <w:tc>
          <w:tcPr>
            <w:tcW w:w="1134" w:type="dxa"/>
          </w:tcPr>
          <w:p w14:paraId="1730707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385807A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Class B “CS” should respond to interrogations for Message 18 and Message 24.</w:t>
            </w:r>
          </w:p>
        </w:tc>
      </w:tr>
      <w:tr w:rsidR="00C14F2F" w:rsidRPr="00C14F2F" w14:paraId="70F273DB" w14:textId="77777777" w:rsidTr="001445F6">
        <w:trPr>
          <w:cantSplit/>
          <w:trHeight w:val="20"/>
          <w:jc w:val="center"/>
        </w:trPr>
        <w:tc>
          <w:tcPr>
            <w:tcW w:w="1133" w:type="dxa"/>
          </w:tcPr>
          <w:p w14:paraId="12EB2A0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16</w:t>
            </w:r>
          </w:p>
        </w:tc>
        <w:tc>
          <w:tcPr>
            <w:tcW w:w="2552" w:type="dxa"/>
          </w:tcPr>
          <w:p w14:paraId="62B70F2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Assigned mode command</w:t>
            </w:r>
          </w:p>
        </w:tc>
        <w:tc>
          <w:tcPr>
            <w:tcW w:w="1276" w:type="dxa"/>
          </w:tcPr>
          <w:p w14:paraId="23CE0EA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3.21</w:t>
            </w:r>
          </w:p>
        </w:tc>
        <w:tc>
          <w:tcPr>
            <w:tcW w:w="1276" w:type="dxa"/>
          </w:tcPr>
          <w:p w14:paraId="33143C2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2A54CC8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12375CD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Message 23 is applicable to the “CS” </w:t>
            </w:r>
          </w:p>
        </w:tc>
      </w:tr>
      <w:tr w:rsidR="00C14F2F" w:rsidRPr="00C14F2F" w14:paraId="2D941DE3" w14:textId="77777777" w:rsidTr="001445F6">
        <w:trPr>
          <w:cantSplit/>
          <w:trHeight w:val="20"/>
          <w:jc w:val="center"/>
        </w:trPr>
        <w:tc>
          <w:tcPr>
            <w:tcW w:w="1133" w:type="dxa"/>
          </w:tcPr>
          <w:p w14:paraId="2053962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17</w:t>
            </w:r>
          </w:p>
        </w:tc>
        <w:tc>
          <w:tcPr>
            <w:tcW w:w="2552" w:type="dxa"/>
          </w:tcPr>
          <w:p w14:paraId="41B3A70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DGNSS broadcast binary message</w:t>
            </w:r>
          </w:p>
        </w:tc>
        <w:tc>
          <w:tcPr>
            <w:tcW w:w="1276" w:type="dxa"/>
          </w:tcPr>
          <w:p w14:paraId="241BFAC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3.15</w:t>
            </w:r>
          </w:p>
        </w:tc>
        <w:tc>
          <w:tcPr>
            <w:tcW w:w="1276" w:type="dxa"/>
          </w:tcPr>
          <w:p w14:paraId="6071984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00ED08F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207E6FC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27E46C6B" w14:textId="77777777" w:rsidTr="001445F6">
        <w:trPr>
          <w:cantSplit/>
          <w:trHeight w:val="20"/>
          <w:jc w:val="center"/>
        </w:trPr>
        <w:tc>
          <w:tcPr>
            <w:tcW w:w="1133" w:type="dxa"/>
          </w:tcPr>
          <w:p w14:paraId="264B499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18</w:t>
            </w:r>
          </w:p>
        </w:tc>
        <w:tc>
          <w:tcPr>
            <w:tcW w:w="2552" w:type="dxa"/>
          </w:tcPr>
          <w:p w14:paraId="3153304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Standard Class B equipment position report </w:t>
            </w:r>
          </w:p>
        </w:tc>
        <w:tc>
          <w:tcPr>
            <w:tcW w:w="1276" w:type="dxa"/>
          </w:tcPr>
          <w:p w14:paraId="5F703D7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 16</w:t>
            </w:r>
          </w:p>
        </w:tc>
        <w:tc>
          <w:tcPr>
            <w:tcW w:w="1276" w:type="dxa"/>
          </w:tcPr>
          <w:p w14:paraId="6FF2F7B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5716758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Yes</w:t>
            </w:r>
          </w:p>
        </w:tc>
        <w:tc>
          <w:tcPr>
            <w:tcW w:w="2268" w:type="dxa"/>
          </w:tcPr>
          <w:p w14:paraId="13A7D008" w14:textId="1EE842B5"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A Class B “CS” AIS should indicate “1” for “CS” in the parameter field “Class B unit flag” </w:t>
            </w:r>
          </w:p>
        </w:tc>
      </w:tr>
      <w:tr w:rsidR="00C14F2F" w:rsidRPr="00C14F2F" w14:paraId="1C8B3C68" w14:textId="77777777" w:rsidTr="001445F6">
        <w:trPr>
          <w:cantSplit/>
          <w:trHeight w:val="20"/>
          <w:jc w:val="center"/>
        </w:trPr>
        <w:tc>
          <w:tcPr>
            <w:tcW w:w="1133" w:type="dxa"/>
          </w:tcPr>
          <w:p w14:paraId="0120107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19</w:t>
            </w:r>
          </w:p>
        </w:tc>
        <w:tc>
          <w:tcPr>
            <w:tcW w:w="2552" w:type="dxa"/>
          </w:tcPr>
          <w:p w14:paraId="0E40708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Extended Class B equipment position report</w:t>
            </w:r>
          </w:p>
        </w:tc>
        <w:tc>
          <w:tcPr>
            <w:tcW w:w="1276" w:type="dxa"/>
          </w:tcPr>
          <w:p w14:paraId="592A8A1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3.17</w:t>
            </w:r>
          </w:p>
        </w:tc>
        <w:tc>
          <w:tcPr>
            <w:tcW w:w="1276" w:type="dxa"/>
          </w:tcPr>
          <w:p w14:paraId="50008F6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4089AC8B" w14:textId="5EF2BE53"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xml:space="preserve">No </w:t>
            </w:r>
          </w:p>
        </w:tc>
        <w:tc>
          <w:tcPr>
            <w:tcW w:w="2268" w:type="dxa"/>
          </w:tcPr>
          <w:p w14:paraId="7CAD39B1" w14:textId="217C50E5"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14F2F" w:rsidRPr="00C14F2F" w14:paraId="1209B939" w14:textId="77777777" w:rsidTr="001445F6">
        <w:trPr>
          <w:cantSplit/>
          <w:trHeight w:val="20"/>
          <w:jc w:val="center"/>
        </w:trPr>
        <w:tc>
          <w:tcPr>
            <w:tcW w:w="1133" w:type="dxa"/>
          </w:tcPr>
          <w:p w14:paraId="2499140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20</w:t>
            </w:r>
          </w:p>
        </w:tc>
        <w:tc>
          <w:tcPr>
            <w:tcW w:w="2552" w:type="dxa"/>
          </w:tcPr>
          <w:p w14:paraId="1FA358B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Data link management message</w:t>
            </w:r>
          </w:p>
        </w:tc>
        <w:tc>
          <w:tcPr>
            <w:tcW w:w="1276" w:type="dxa"/>
          </w:tcPr>
          <w:p w14:paraId="588F597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3.18</w:t>
            </w:r>
          </w:p>
        </w:tc>
        <w:tc>
          <w:tcPr>
            <w:tcW w:w="1276" w:type="dxa"/>
          </w:tcPr>
          <w:p w14:paraId="0E6732A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Yes</w:t>
            </w:r>
          </w:p>
        </w:tc>
        <w:tc>
          <w:tcPr>
            <w:tcW w:w="1134" w:type="dxa"/>
          </w:tcPr>
          <w:p w14:paraId="280EC1A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5928EC9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Message 4 should be received and evaluated for the 120 NM rule before responding.</w:t>
            </w:r>
          </w:p>
        </w:tc>
      </w:tr>
      <w:tr w:rsidR="00C14F2F" w:rsidRPr="00C14F2F" w14:paraId="52D5E875" w14:textId="77777777" w:rsidTr="001445F6">
        <w:trPr>
          <w:cantSplit/>
          <w:trHeight w:val="20"/>
          <w:jc w:val="center"/>
        </w:trPr>
        <w:tc>
          <w:tcPr>
            <w:tcW w:w="1133" w:type="dxa"/>
          </w:tcPr>
          <w:p w14:paraId="1A137B0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21</w:t>
            </w:r>
          </w:p>
        </w:tc>
        <w:tc>
          <w:tcPr>
            <w:tcW w:w="2552" w:type="dxa"/>
          </w:tcPr>
          <w:p w14:paraId="7864762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Aids-to-navigation report</w:t>
            </w:r>
          </w:p>
        </w:tc>
        <w:tc>
          <w:tcPr>
            <w:tcW w:w="1276" w:type="dxa"/>
          </w:tcPr>
          <w:p w14:paraId="41161E4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3.19</w:t>
            </w:r>
          </w:p>
        </w:tc>
        <w:tc>
          <w:tcPr>
            <w:tcW w:w="1276" w:type="dxa"/>
          </w:tcPr>
          <w:p w14:paraId="089518F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5AEB568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1164607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2 slot message</w:t>
            </w:r>
          </w:p>
        </w:tc>
      </w:tr>
      <w:tr w:rsidR="00C14F2F" w:rsidRPr="00C14F2F" w14:paraId="2D76D3D1" w14:textId="77777777" w:rsidTr="001445F6">
        <w:trPr>
          <w:cantSplit/>
          <w:trHeight w:val="20"/>
          <w:jc w:val="center"/>
        </w:trPr>
        <w:tc>
          <w:tcPr>
            <w:tcW w:w="1133" w:type="dxa"/>
          </w:tcPr>
          <w:p w14:paraId="7343BCE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22</w:t>
            </w:r>
          </w:p>
        </w:tc>
        <w:tc>
          <w:tcPr>
            <w:tcW w:w="2552" w:type="dxa"/>
          </w:tcPr>
          <w:p w14:paraId="08B3A39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Channel management message</w:t>
            </w:r>
          </w:p>
        </w:tc>
        <w:tc>
          <w:tcPr>
            <w:tcW w:w="1276" w:type="dxa"/>
          </w:tcPr>
          <w:p w14:paraId="6E96D900"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3.20</w:t>
            </w:r>
          </w:p>
        </w:tc>
        <w:tc>
          <w:tcPr>
            <w:tcW w:w="1276" w:type="dxa"/>
          </w:tcPr>
          <w:p w14:paraId="2C0FC15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Yes</w:t>
            </w:r>
          </w:p>
        </w:tc>
        <w:tc>
          <w:tcPr>
            <w:tcW w:w="1134" w:type="dxa"/>
          </w:tcPr>
          <w:p w14:paraId="73793FF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0D98796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Use of that function may be different. Response based upon the station capabilities in certain regions. The 120 NM rule does not apply</w:t>
            </w:r>
          </w:p>
        </w:tc>
      </w:tr>
      <w:tr w:rsidR="00C14F2F" w:rsidRPr="00C14F2F" w14:paraId="0311E957" w14:textId="77777777" w:rsidTr="001445F6">
        <w:trPr>
          <w:cantSplit/>
          <w:trHeight w:val="20"/>
          <w:jc w:val="center"/>
        </w:trPr>
        <w:tc>
          <w:tcPr>
            <w:tcW w:w="1133" w:type="dxa"/>
          </w:tcPr>
          <w:p w14:paraId="42A8B98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23</w:t>
            </w:r>
          </w:p>
        </w:tc>
        <w:tc>
          <w:tcPr>
            <w:tcW w:w="2552" w:type="dxa"/>
          </w:tcPr>
          <w:p w14:paraId="5DE1C67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Group assignment</w:t>
            </w:r>
          </w:p>
        </w:tc>
        <w:tc>
          <w:tcPr>
            <w:tcW w:w="1276" w:type="dxa"/>
          </w:tcPr>
          <w:p w14:paraId="3987579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bookmarkStart w:id="51" w:name="OLE_LINK4"/>
            <w:bookmarkStart w:id="52" w:name="OLE_LINK3"/>
            <w:r w:rsidRPr="00C14F2F">
              <w:rPr>
                <w:rFonts w:eastAsia="Batang"/>
                <w:sz w:val="20"/>
              </w:rPr>
              <w:t>§ 3.21</w:t>
            </w:r>
            <w:bookmarkEnd w:id="51"/>
            <w:bookmarkEnd w:id="52"/>
          </w:p>
        </w:tc>
        <w:tc>
          <w:tcPr>
            <w:tcW w:w="1276" w:type="dxa"/>
          </w:tcPr>
          <w:p w14:paraId="1838E51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Yes</w:t>
            </w:r>
          </w:p>
        </w:tc>
        <w:tc>
          <w:tcPr>
            <w:tcW w:w="1134" w:type="dxa"/>
          </w:tcPr>
          <w:p w14:paraId="59B9B95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4508F0FD"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Message 4 should be received and evaluated for the 120 NM rule before responding.</w:t>
            </w:r>
          </w:p>
        </w:tc>
      </w:tr>
      <w:tr w:rsidR="00C14F2F" w:rsidRPr="00C14F2F" w14:paraId="7600CE20" w14:textId="77777777" w:rsidTr="001445F6">
        <w:trPr>
          <w:cantSplit/>
          <w:trHeight w:val="20"/>
          <w:jc w:val="center"/>
        </w:trPr>
        <w:tc>
          <w:tcPr>
            <w:tcW w:w="1133" w:type="dxa"/>
          </w:tcPr>
          <w:p w14:paraId="6131506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24</w:t>
            </w:r>
          </w:p>
        </w:tc>
        <w:tc>
          <w:tcPr>
            <w:tcW w:w="2552" w:type="dxa"/>
          </w:tcPr>
          <w:p w14:paraId="3BE62FD3" w14:textId="39381365"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Static data report </w:t>
            </w:r>
          </w:p>
        </w:tc>
        <w:tc>
          <w:tcPr>
            <w:tcW w:w="1276" w:type="dxa"/>
          </w:tcPr>
          <w:p w14:paraId="08C5892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3.22</w:t>
            </w:r>
          </w:p>
        </w:tc>
        <w:tc>
          <w:tcPr>
            <w:tcW w:w="1276" w:type="dxa"/>
          </w:tcPr>
          <w:p w14:paraId="1D2C167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3F66463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Yes</w:t>
            </w:r>
          </w:p>
        </w:tc>
        <w:tc>
          <w:tcPr>
            <w:tcW w:w="2268" w:type="dxa"/>
          </w:tcPr>
          <w:p w14:paraId="519FAEC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Part A and Part B</w:t>
            </w:r>
          </w:p>
        </w:tc>
      </w:tr>
      <w:tr w:rsidR="00C14F2F" w:rsidRPr="00C14F2F" w14:paraId="37ED69E8" w14:textId="77777777" w:rsidTr="001445F6">
        <w:trPr>
          <w:cantSplit/>
          <w:trHeight w:val="20"/>
          <w:jc w:val="center"/>
        </w:trPr>
        <w:tc>
          <w:tcPr>
            <w:tcW w:w="1133" w:type="dxa"/>
          </w:tcPr>
          <w:p w14:paraId="17F0868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25</w:t>
            </w:r>
          </w:p>
        </w:tc>
        <w:tc>
          <w:tcPr>
            <w:tcW w:w="2552" w:type="dxa"/>
          </w:tcPr>
          <w:p w14:paraId="0166C2D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Single slot binary message</w:t>
            </w:r>
          </w:p>
        </w:tc>
        <w:tc>
          <w:tcPr>
            <w:tcW w:w="1276" w:type="dxa"/>
          </w:tcPr>
          <w:p w14:paraId="5E4D6FF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3.23</w:t>
            </w:r>
          </w:p>
        </w:tc>
        <w:tc>
          <w:tcPr>
            <w:tcW w:w="1276" w:type="dxa"/>
          </w:tcPr>
          <w:p w14:paraId="5BCE64D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17FEDA2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2702F7E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szCs w:val="22"/>
              </w:rPr>
            </w:pPr>
          </w:p>
        </w:tc>
      </w:tr>
      <w:tr w:rsidR="00C14F2F" w:rsidRPr="00C14F2F" w14:paraId="63205CB9" w14:textId="77777777" w:rsidTr="001445F6">
        <w:trPr>
          <w:cantSplit/>
          <w:trHeight w:val="20"/>
          <w:jc w:val="center"/>
        </w:trPr>
        <w:tc>
          <w:tcPr>
            <w:tcW w:w="1133" w:type="dxa"/>
          </w:tcPr>
          <w:p w14:paraId="2A04AEF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lastRenderedPageBreak/>
              <w:t>26</w:t>
            </w:r>
          </w:p>
        </w:tc>
        <w:tc>
          <w:tcPr>
            <w:tcW w:w="2552" w:type="dxa"/>
          </w:tcPr>
          <w:p w14:paraId="10B910B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Mult. Slot binary message with Communications State</w:t>
            </w:r>
          </w:p>
        </w:tc>
        <w:tc>
          <w:tcPr>
            <w:tcW w:w="1276" w:type="dxa"/>
          </w:tcPr>
          <w:p w14:paraId="26C35EA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3.24</w:t>
            </w:r>
          </w:p>
        </w:tc>
        <w:tc>
          <w:tcPr>
            <w:tcW w:w="1276" w:type="dxa"/>
          </w:tcPr>
          <w:p w14:paraId="3011FCA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3D16C5B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2DAD0ED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szCs w:val="22"/>
              </w:rPr>
            </w:pPr>
          </w:p>
        </w:tc>
      </w:tr>
      <w:tr w:rsidR="00C14F2F" w:rsidRPr="00C14F2F" w14:paraId="0CFA2CD6" w14:textId="77777777" w:rsidTr="001445F6">
        <w:trPr>
          <w:cantSplit/>
          <w:trHeight w:val="20"/>
          <w:jc w:val="center"/>
        </w:trPr>
        <w:tc>
          <w:tcPr>
            <w:tcW w:w="1133" w:type="dxa"/>
          </w:tcPr>
          <w:p w14:paraId="6B920BA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27</w:t>
            </w:r>
          </w:p>
        </w:tc>
        <w:tc>
          <w:tcPr>
            <w:tcW w:w="2552" w:type="dxa"/>
          </w:tcPr>
          <w:p w14:paraId="5CD52B4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Position report for long-range applications</w:t>
            </w:r>
          </w:p>
        </w:tc>
        <w:tc>
          <w:tcPr>
            <w:tcW w:w="1276" w:type="dxa"/>
          </w:tcPr>
          <w:p w14:paraId="78EB271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3.25</w:t>
            </w:r>
          </w:p>
        </w:tc>
        <w:tc>
          <w:tcPr>
            <w:tcW w:w="1276" w:type="dxa"/>
          </w:tcPr>
          <w:p w14:paraId="7046F8A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6DBD856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1AB42B9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szCs w:val="22"/>
              </w:rPr>
            </w:pPr>
          </w:p>
        </w:tc>
      </w:tr>
      <w:tr w:rsidR="00C14F2F" w:rsidRPr="00C14F2F" w14:paraId="53C66C03" w14:textId="77777777" w:rsidTr="001445F6">
        <w:trPr>
          <w:cantSplit/>
          <w:trHeight w:val="20"/>
          <w:jc w:val="center"/>
        </w:trPr>
        <w:tc>
          <w:tcPr>
            <w:tcW w:w="1133" w:type="dxa"/>
          </w:tcPr>
          <w:p w14:paraId="7496B87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28</w:t>
            </w:r>
          </w:p>
        </w:tc>
        <w:tc>
          <w:tcPr>
            <w:tcW w:w="2552" w:type="dxa"/>
          </w:tcPr>
          <w:p w14:paraId="552F022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Single slot Aids-to-navigation report</w:t>
            </w:r>
          </w:p>
        </w:tc>
        <w:tc>
          <w:tcPr>
            <w:tcW w:w="1276" w:type="dxa"/>
          </w:tcPr>
          <w:p w14:paraId="077234B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 3.27</w:t>
            </w:r>
          </w:p>
        </w:tc>
        <w:tc>
          <w:tcPr>
            <w:tcW w:w="1276" w:type="dxa"/>
          </w:tcPr>
          <w:p w14:paraId="435CF9D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Optional</w:t>
            </w:r>
          </w:p>
        </w:tc>
        <w:tc>
          <w:tcPr>
            <w:tcW w:w="1134" w:type="dxa"/>
          </w:tcPr>
          <w:p w14:paraId="60E9912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7B71B1F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szCs w:val="22"/>
              </w:rPr>
            </w:pPr>
          </w:p>
        </w:tc>
      </w:tr>
      <w:tr w:rsidR="00C14F2F" w:rsidRPr="00C14F2F" w14:paraId="140449A7" w14:textId="77777777" w:rsidTr="001445F6">
        <w:trPr>
          <w:cantSplit/>
          <w:trHeight w:val="20"/>
          <w:jc w:val="center"/>
        </w:trPr>
        <w:tc>
          <w:tcPr>
            <w:tcW w:w="1133" w:type="dxa"/>
          </w:tcPr>
          <w:p w14:paraId="7E2A89F9" w14:textId="1A06FDFF"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29-59</w:t>
            </w:r>
          </w:p>
        </w:tc>
        <w:tc>
          <w:tcPr>
            <w:tcW w:w="2552" w:type="dxa"/>
          </w:tcPr>
          <w:p w14:paraId="40FC225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Undefined</w:t>
            </w:r>
          </w:p>
        </w:tc>
        <w:tc>
          <w:tcPr>
            <w:tcW w:w="1276" w:type="dxa"/>
          </w:tcPr>
          <w:p w14:paraId="23BD903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None</w:t>
            </w:r>
          </w:p>
        </w:tc>
        <w:tc>
          <w:tcPr>
            <w:tcW w:w="1276" w:type="dxa"/>
          </w:tcPr>
          <w:p w14:paraId="3A523B17"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1134" w:type="dxa"/>
          </w:tcPr>
          <w:p w14:paraId="7FB1A22A"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No</w:t>
            </w:r>
          </w:p>
        </w:tc>
        <w:tc>
          <w:tcPr>
            <w:tcW w:w="2268" w:type="dxa"/>
          </w:tcPr>
          <w:p w14:paraId="5CA72A0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szCs w:val="22"/>
              </w:rPr>
            </w:pPr>
            <w:r w:rsidRPr="00C14F2F">
              <w:rPr>
                <w:rFonts w:eastAsia="Batang"/>
                <w:sz w:val="20"/>
              </w:rPr>
              <w:t>Reserved</w:t>
            </w:r>
            <w:r w:rsidRPr="00C14F2F">
              <w:rPr>
                <w:rFonts w:eastAsia="Batang"/>
                <w:sz w:val="20"/>
                <w:szCs w:val="22"/>
              </w:rPr>
              <w:t xml:space="preserve"> for future use</w:t>
            </w:r>
          </w:p>
        </w:tc>
      </w:tr>
      <w:tr w:rsidR="00C14F2F" w:rsidRPr="00C14F2F" w14:paraId="58EDA54D" w14:textId="77777777" w:rsidTr="001445F6">
        <w:trPr>
          <w:cantSplit/>
          <w:trHeight w:val="20"/>
          <w:jc w:val="center"/>
        </w:trPr>
        <w:tc>
          <w:tcPr>
            <w:tcW w:w="1133" w:type="dxa"/>
          </w:tcPr>
          <w:p w14:paraId="038A4FD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60</w:t>
            </w:r>
          </w:p>
        </w:tc>
        <w:tc>
          <w:tcPr>
            <w:tcW w:w="2552" w:type="dxa"/>
          </w:tcPr>
          <w:p w14:paraId="6C264345"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AMRD Position report</w:t>
            </w:r>
          </w:p>
        </w:tc>
        <w:tc>
          <w:tcPr>
            <w:tcW w:w="1276" w:type="dxa"/>
          </w:tcPr>
          <w:p w14:paraId="12EFAF8C"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This message is used in Rec. ITU-R M.2135</w:t>
            </w:r>
          </w:p>
        </w:tc>
        <w:tc>
          <w:tcPr>
            <w:tcW w:w="1276" w:type="dxa"/>
          </w:tcPr>
          <w:p w14:paraId="102E3C8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1134" w:type="dxa"/>
          </w:tcPr>
          <w:p w14:paraId="58D55A3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2268" w:type="dxa"/>
          </w:tcPr>
          <w:p w14:paraId="0BF1DE66" w14:textId="599B4FC3"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Not used by</w:t>
            </w:r>
            <w:ins w:id="53" w:author="USA" w:date="2025-09-22T09:24:00Z" w16du:dateUtc="2025-09-22T13:24:00Z">
              <w:r>
                <w:rPr>
                  <w:rFonts w:eastAsia="Batang"/>
                  <w:sz w:val="20"/>
                </w:rPr>
                <w:t xml:space="preserve"> </w:t>
              </w:r>
              <w:r w:rsidRPr="00C14F2F">
                <w:rPr>
                  <w:rFonts w:eastAsia="Batang"/>
                  <w:sz w:val="20"/>
                  <w:highlight w:val="yellow"/>
                </w:rPr>
                <w:t>AIS</w:t>
              </w:r>
            </w:ins>
            <w:r w:rsidRPr="00C14F2F">
              <w:rPr>
                <w:rFonts w:eastAsia="Batang"/>
                <w:sz w:val="20"/>
              </w:rPr>
              <w:t xml:space="preserve"> Class B</w:t>
            </w:r>
          </w:p>
        </w:tc>
      </w:tr>
      <w:tr w:rsidR="00C14F2F" w:rsidRPr="00C14F2F" w14:paraId="6326C8EB" w14:textId="77777777" w:rsidTr="001445F6">
        <w:trPr>
          <w:cantSplit/>
          <w:trHeight w:val="20"/>
          <w:jc w:val="center"/>
        </w:trPr>
        <w:tc>
          <w:tcPr>
            <w:tcW w:w="1133" w:type="dxa"/>
          </w:tcPr>
          <w:p w14:paraId="2FEB684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61</w:t>
            </w:r>
          </w:p>
        </w:tc>
        <w:tc>
          <w:tcPr>
            <w:tcW w:w="2552" w:type="dxa"/>
          </w:tcPr>
          <w:p w14:paraId="750CDF9B"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AMRD Identity report</w:t>
            </w:r>
          </w:p>
        </w:tc>
        <w:tc>
          <w:tcPr>
            <w:tcW w:w="1276" w:type="dxa"/>
          </w:tcPr>
          <w:p w14:paraId="09EB3FC3"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This message is used in Rec. ITU-R M.2135</w:t>
            </w:r>
          </w:p>
        </w:tc>
        <w:tc>
          <w:tcPr>
            <w:tcW w:w="1276" w:type="dxa"/>
          </w:tcPr>
          <w:p w14:paraId="20F9D876"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1134" w:type="dxa"/>
          </w:tcPr>
          <w:p w14:paraId="2BF1D85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2268" w:type="dxa"/>
          </w:tcPr>
          <w:p w14:paraId="78049721" w14:textId="03340D38"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Not used by </w:t>
            </w:r>
            <w:ins w:id="54" w:author="USA" w:date="2025-09-22T09:24:00Z" w16du:dateUtc="2025-09-22T13:24:00Z">
              <w:r w:rsidRPr="00C14F2F">
                <w:rPr>
                  <w:rFonts w:eastAsia="Batang"/>
                  <w:sz w:val="20"/>
                  <w:highlight w:val="yellow"/>
                </w:rPr>
                <w:t>AIS</w:t>
              </w:r>
              <w:r>
                <w:rPr>
                  <w:rFonts w:eastAsia="Batang"/>
                  <w:sz w:val="20"/>
                </w:rPr>
                <w:t xml:space="preserve"> </w:t>
              </w:r>
            </w:ins>
            <w:r w:rsidRPr="00C14F2F">
              <w:rPr>
                <w:rFonts w:eastAsia="Batang"/>
                <w:sz w:val="20"/>
              </w:rPr>
              <w:t>Class B</w:t>
            </w:r>
          </w:p>
        </w:tc>
      </w:tr>
      <w:tr w:rsidR="00C14F2F" w:rsidRPr="00C14F2F" w14:paraId="269D2145" w14:textId="77777777" w:rsidTr="001445F6">
        <w:trPr>
          <w:cantSplit/>
          <w:trHeight w:val="20"/>
          <w:jc w:val="center"/>
        </w:trPr>
        <w:tc>
          <w:tcPr>
            <w:tcW w:w="1133" w:type="dxa"/>
          </w:tcPr>
          <w:p w14:paraId="61F6C9F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62</w:t>
            </w:r>
          </w:p>
        </w:tc>
        <w:tc>
          <w:tcPr>
            <w:tcW w:w="2552" w:type="dxa"/>
          </w:tcPr>
          <w:p w14:paraId="53B00152"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AMRD Static information report</w:t>
            </w:r>
          </w:p>
        </w:tc>
        <w:tc>
          <w:tcPr>
            <w:tcW w:w="1276" w:type="dxa"/>
          </w:tcPr>
          <w:p w14:paraId="222F7DC8"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This message is used in Rec. ITU-R M.2135</w:t>
            </w:r>
          </w:p>
        </w:tc>
        <w:tc>
          <w:tcPr>
            <w:tcW w:w="1276" w:type="dxa"/>
          </w:tcPr>
          <w:p w14:paraId="12F9371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1134" w:type="dxa"/>
          </w:tcPr>
          <w:p w14:paraId="7DC2B06F"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2268" w:type="dxa"/>
          </w:tcPr>
          <w:p w14:paraId="30F79F0A" w14:textId="26CE7E89"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Not used by </w:t>
            </w:r>
            <w:ins w:id="55" w:author="USA" w:date="2025-09-22T09:25:00Z" w16du:dateUtc="2025-09-22T13:25:00Z">
              <w:r w:rsidRPr="00C14F2F">
                <w:rPr>
                  <w:rFonts w:eastAsia="Batang"/>
                  <w:sz w:val="20"/>
                  <w:highlight w:val="yellow"/>
                </w:rPr>
                <w:t>AIS</w:t>
              </w:r>
              <w:r>
                <w:rPr>
                  <w:rFonts w:eastAsia="Batang"/>
                  <w:sz w:val="20"/>
                </w:rPr>
                <w:t xml:space="preserve"> </w:t>
              </w:r>
            </w:ins>
            <w:r w:rsidRPr="00C14F2F">
              <w:rPr>
                <w:rFonts w:eastAsia="Batang"/>
                <w:sz w:val="20"/>
              </w:rPr>
              <w:t>Class B</w:t>
            </w:r>
          </w:p>
        </w:tc>
      </w:tr>
      <w:tr w:rsidR="00C14F2F" w:rsidRPr="00C14F2F" w14:paraId="68A8ECC7" w14:textId="77777777" w:rsidTr="001445F6">
        <w:trPr>
          <w:cantSplit/>
          <w:trHeight w:val="20"/>
          <w:jc w:val="center"/>
        </w:trPr>
        <w:tc>
          <w:tcPr>
            <w:tcW w:w="1133" w:type="dxa"/>
          </w:tcPr>
          <w:p w14:paraId="7512175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63</w:t>
            </w:r>
          </w:p>
        </w:tc>
        <w:tc>
          <w:tcPr>
            <w:tcW w:w="2552" w:type="dxa"/>
          </w:tcPr>
          <w:p w14:paraId="5216B5E1"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AMRD Application specific message</w:t>
            </w:r>
          </w:p>
        </w:tc>
        <w:tc>
          <w:tcPr>
            <w:tcW w:w="1276" w:type="dxa"/>
          </w:tcPr>
          <w:p w14:paraId="4C4C5F04"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14F2F">
              <w:rPr>
                <w:rFonts w:eastAsia="Batang"/>
                <w:sz w:val="20"/>
              </w:rPr>
              <w:t>This message is used in Rec. ITU-R M.2135</w:t>
            </w:r>
          </w:p>
        </w:tc>
        <w:tc>
          <w:tcPr>
            <w:tcW w:w="1276" w:type="dxa"/>
          </w:tcPr>
          <w:p w14:paraId="28E5F3F9"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1134" w:type="dxa"/>
          </w:tcPr>
          <w:p w14:paraId="18CD50EE" w14:textId="77777777"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2268" w:type="dxa"/>
          </w:tcPr>
          <w:p w14:paraId="17A67A27" w14:textId="3A53D435" w:rsidR="00C14F2F" w:rsidRPr="00C14F2F" w:rsidRDefault="00C14F2F" w:rsidP="00C14F2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14F2F">
              <w:rPr>
                <w:rFonts w:eastAsia="Batang"/>
                <w:sz w:val="20"/>
              </w:rPr>
              <w:t xml:space="preserve">Not used by </w:t>
            </w:r>
            <w:ins w:id="56" w:author="USA" w:date="2025-09-22T09:25:00Z" w16du:dateUtc="2025-09-22T13:25:00Z">
              <w:r w:rsidRPr="00C14F2F">
                <w:rPr>
                  <w:rFonts w:eastAsia="Batang"/>
                  <w:sz w:val="20"/>
                  <w:highlight w:val="yellow"/>
                </w:rPr>
                <w:t>AIS</w:t>
              </w:r>
              <w:r>
                <w:rPr>
                  <w:rFonts w:eastAsia="Batang"/>
                  <w:sz w:val="20"/>
                </w:rPr>
                <w:t xml:space="preserve"> </w:t>
              </w:r>
            </w:ins>
            <w:r w:rsidRPr="00C14F2F">
              <w:rPr>
                <w:rFonts w:eastAsia="Batang"/>
                <w:sz w:val="20"/>
              </w:rPr>
              <w:t>Class B</w:t>
            </w:r>
          </w:p>
        </w:tc>
      </w:tr>
      <w:tr w:rsidR="00C14F2F" w:rsidRPr="00C14F2F" w14:paraId="53D8C0C8" w14:textId="77777777" w:rsidTr="001445F6">
        <w:trPr>
          <w:cantSplit/>
          <w:trHeight w:val="20"/>
          <w:jc w:val="center"/>
        </w:trPr>
        <w:tc>
          <w:tcPr>
            <w:tcW w:w="9639" w:type="dxa"/>
            <w:gridSpan w:val="6"/>
            <w:tcBorders>
              <w:left w:val="nil"/>
              <w:bottom w:val="nil"/>
              <w:right w:val="nil"/>
            </w:tcBorders>
          </w:tcPr>
          <w:p w14:paraId="33907A7E" w14:textId="77777777" w:rsidR="00C14F2F" w:rsidRPr="00C14F2F" w:rsidRDefault="00C14F2F" w:rsidP="00C14F2F">
            <w:pPr>
              <w:tabs>
                <w:tab w:val="left" w:pos="284"/>
                <w:tab w:val="left" w:pos="567"/>
                <w:tab w:val="left" w:pos="851"/>
              </w:tabs>
              <w:spacing w:before="40" w:after="40"/>
              <w:textAlignment w:val="baseline"/>
              <w:rPr>
                <w:rFonts w:eastAsia="Batang"/>
                <w:sz w:val="18"/>
              </w:rPr>
            </w:pPr>
            <w:r w:rsidRPr="00C14F2F">
              <w:rPr>
                <w:rFonts w:eastAsia="Batang"/>
                <w:sz w:val="18"/>
                <w:vertAlign w:val="superscript"/>
              </w:rPr>
              <w:t>(1)</w:t>
            </w:r>
            <w:r w:rsidRPr="00C14F2F">
              <w:rPr>
                <w:rFonts w:eastAsia="Batang"/>
                <w:sz w:val="18"/>
              </w:rPr>
              <w:tab/>
              <w:t>“Receive and process” in this table means functionality visible for the user, e.g. output to an interface or display. For synchronization it is necessary to receive and internally process messages according to § A6-4.3.1.1; this applies to Messages 1, 2, 3, 4, and 18.</w:t>
            </w:r>
          </w:p>
          <w:p w14:paraId="48B7F257" w14:textId="77777777" w:rsidR="00C14F2F" w:rsidRPr="00C14F2F" w:rsidRDefault="00C14F2F" w:rsidP="00C14F2F">
            <w:pPr>
              <w:tabs>
                <w:tab w:val="left" w:pos="284"/>
                <w:tab w:val="left" w:pos="567"/>
                <w:tab w:val="left" w:pos="851"/>
              </w:tabs>
              <w:spacing w:before="40" w:after="40"/>
              <w:textAlignment w:val="baseline"/>
              <w:rPr>
                <w:rFonts w:eastAsia="Batang"/>
                <w:sz w:val="18"/>
              </w:rPr>
            </w:pPr>
            <w:r w:rsidRPr="00C14F2F">
              <w:rPr>
                <w:rFonts w:eastAsia="Batang"/>
                <w:sz w:val="18"/>
                <w:vertAlign w:val="superscript"/>
              </w:rPr>
              <w:t xml:space="preserve">(2) </w:t>
            </w:r>
            <w:r w:rsidRPr="00C14F2F">
              <w:rPr>
                <w:rFonts w:eastAsia="Batang"/>
                <w:sz w:val="18"/>
                <w:vertAlign w:val="superscript"/>
              </w:rPr>
              <w:tab/>
            </w:r>
            <w:r w:rsidRPr="00C14F2F">
              <w:rPr>
                <w:rFonts w:eastAsia="Batang"/>
                <w:sz w:val="18"/>
              </w:rPr>
              <w:t>Can not use pre-formatted messages.</w:t>
            </w:r>
          </w:p>
        </w:tc>
      </w:tr>
    </w:tbl>
    <w:p w14:paraId="0B1AE26D" w14:textId="77777777" w:rsidR="00C14F2F" w:rsidRDefault="00C14F2F" w:rsidP="00C14F2F">
      <w:pPr>
        <w:textAlignment w:val="baseline"/>
      </w:pPr>
    </w:p>
    <w:p w14:paraId="216D1E21" w14:textId="77777777" w:rsidR="00C14F2F" w:rsidRPr="00A3763E" w:rsidRDefault="00C14F2F" w:rsidP="00C14F2F">
      <w:pPr>
        <w:rPr>
          <w:i/>
          <w:iCs/>
        </w:rPr>
      </w:pPr>
      <w:r w:rsidRPr="00A3763E">
        <w:rPr>
          <w:i/>
          <w:iCs/>
        </w:rPr>
        <w:t>(No additional changes prior to this section)</w:t>
      </w:r>
    </w:p>
    <w:p w14:paraId="7229AA1B" w14:textId="77777777" w:rsidR="00C14F2F" w:rsidRDefault="00C14F2F" w:rsidP="00C14F2F"/>
    <w:p w14:paraId="6805A0CF" w14:textId="77777777" w:rsidR="008E0072" w:rsidRPr="008E0072" w:rsidRDefault="008E0072" w:rsidP="008E0072">
      <w:pPr>
        <w:keepNext/>
        <w:keepLines/>
        <w:spacing w:before="200"/>
        <w:ind w:left="1134" w:hanging="1134"/>
        <w:textAlignment w:val="baseline"/>
        <w:outlineLvl w:val="1"/>
        <w:rPr>
          <w:rFonts w:eastAsia="Batang"/>
          <w:b/>
        </w:rPr>
      </w:pPr>
      <w:r w:rsidRPr="008E0072">
        <w:rPr>
          <w:rFonts w:eastAsia="Batang"/>
          <w:b/>
        </w:rPr>
        <w:t>A7-3.1</w:t>
      </w:r>
      <w:r w:rsidRPr="008E0072">
        <w:rPr>
          <w:rFonts w:eastAsia="Batang"/>
          <w:b/>
        </w:rPr>
        <w:tab/>
        <w:t>Messages 1, 2, 3: Position reports</w:t>
      </w:r>
      <w:bookmarkEnd w:id="47"/>
      <w:bookmarkEnd w:id="48"/>
      <w:bookmarkEnd w:id="49"/>
      <w:bookmarkEnd w:id="50"/>
    </w:p>
    <w:p w14:paraId="3AF704F5" w14:textId="77777777" w:rsidR="008E0072" w:rsidRPr="008E0072" w:rsidRDefault="008E0072" w:rsidP="008E0072">
      <w:pPr>
        <w:jc w:val="both"/>
        <w:textAlignment w:val="baseline"/>
        <w:rPr>
          <w:rFonts w:eastAsia="Batang"/>
        </w:rPr>
      </w:pPr>
      <w:r w:rsidRPr="008E0072">
        <w:rPr>
          <w:rFonts w:eastAsia="Batang"/>
        </w:rPr>
        <w:t>The position report should be output periodically by mobile stations.</w:t>
      </w:r>
    </w:p>
    <w:p w14:paraId="31860A17" w14:textId="7066F1DC" w:rsidR="008E0072" w:rsidRPr="008E0072" w:rsidRDefault="008E0072" w:rsidP="008E0072">
      <w:pPr>
        <w:keepNext/>
        <w:spacing w:before="560" w:after="120"/>
        <w:jc w:val="center"/>
        <w:textAlignment w:val="baseline"/>
        <w:rPr>
          <w:rFonts w:eastAsia="Batang"/>
          <w:caps/>
          <w:sz w:val="20"/>
        </w:rPr>
      </w:pPr>
      <w:r w:rsidRPr="008E0072">
        <w:rPr>
          <w:rFonts w:eastAsia="Batang"/>
          <w:caps/>
          <w:sz w:val="20"/>
        </w:rPr>
        <w:lastRenderedPageBreak/>
        <w:t>TABLE A7-3</w:t>
      </w:r>
      <w:r w:rsidRPr="008E0072">
        <w:rPr>
          <w:rFonts w:eastAsia="Batang"/>
          <w:caps/>
          <w:position w:val="6"/>
          <w:sz w:val="14"/>
          <w:szCs w:val="14"/>
        </w:rPr>
        <w:footnoteReference w:id="2"/>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701"/>
        <w:gridCol w:w="1533"/>
        <w:gridCol w:w="6405"/>
      </w:tblGrid>
      <w:tr w:rsidR="008E0072" w:rsidRPr="008E0072" w14:paraId="11AEEEBF" w14:textId="77777777" w:rsidTr="00182717">
        <w:trPr>
          <w:tblHeader/>
          <w:jc w:val="center"/>
        </w:trPr>
        <w:tc>
          <w:tcPr>
            <w:tcW w:w="1701" w:type="dxa"/>
            <w:shd w:val="clear" w:color="auto" w:fill="FFFFFF"/>
            <w:vAlign w:val="center"/>
          </w:tcPr>
          <w:p w14:paraId="7E3DDB16"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Parameter</w:t>
            </w:r>
          </w:p>
        </w:tc>
        <w:tc>
          <w:tcPr>
            <w:tcW w:w="1533" w:type="dxa"/>
            <w:shd w:val="clear" w:color="auto" w:fill="FFFFFF"/>
            <w:vAlign w:val="center"/>
          </w:tcPr>
          <w:p w14:paraId="260AC6D1"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Number of bits</w:t>
            </w:r>
          </w:p>
        </w:tc>
        <w:tc>
          <w:tcPr>
            <w:tcW w:w="6405" w:type="dxa"/>
            <w:shd w:val="clear" w:color="auto" w:fill="FFFFFF"/>
            <w:vAlign w:val="center"/>
          </w:tcPr>
          <w:p w14:paraId="067A0217"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Description</w:t>
            </w:r>
          </w:p>
        </w:tc>
      </w:tr>
      <w:tr w:rsidR="008E0072" w:rsidRPr="008E0072" w14:paraId="704F2905" w14:textId="77777777" w:rsidTr="00182717">
        <w:trPr>
          <w:jc w:val="center"/>
        </w:trPr>
        <w:tc>
          <w:tcPr>
            <w:tcW w:w="1701" w:type="dxa"/>
          </w:tcPr>
          <w:p w14:paraId="7F09C650"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Message ID</w:t>
            </w:r>
          </w:p>
        </w:tc>
        <w:tc>
          <w:tcPr>
            <w:tcW w:w="1533" w:type="dxa"/>
          </w:tcPr>
          <w:p w14:paraId="3509DC5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6</w:t>
            </w:r>
          </w:p>
        </w:tc>
        <w:tc>
          <w:tcPr>
            <w:tcW w:w="6405" w:type="dxa"/>
          </w:tcPr>
          <w:p w14:paraId="56575B1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Identifier for this Message 1, 2 or 3</w:t>
            </w:r>
          </w:p>
        </w:tc>
      </w:tr>
      <w:tr w:rsidR="008E0072" w:rsidRPr="008E0072" w14:paraId="146B4D0B" w14:textId="77777777" w:rsidTr="00182717">
        <w:trPr>
          <w:jc w:val="center"/>
        </w:trPr>
        <w:tc>
          <w:tcPr>
            <w:tcW w:w="1701" w:type="dxa"/>
          </w:tcPr>
          <w:p w14:paraId="27E59B94"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Repeat indicator</w:t>
            </w:r>
          </w:p>
        </w:tc>
        <w:tc>
          <w:tcPr>
            <w:tcW w:w="1533" w:type="dxa"/>
          </w:tcPr>
          <w:p w14:paraId="2E8E52D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2</w:t>
            </w:r>
          </w:p>
        </w:tc>
        <w:tc>
          <w:tcPr>
            <w:tcW w:w="6405" w:type="dxa"/>
          </w:tcPr>
          <w:p w14:paraId="250D907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Used by the repeater to indicate how many times a message has been repeated. See § 4.6.1, Annex 2; 0-3; 0 = default; 3 = do not repeat any more</w:t>
            </w:r>
          </w:p>
        </w:tc>
      </w:tr>
      <w:tr w:rsidR="008E0072" w:rsidRPr="008E0072" w14:paraId="5693C587" w14:textId="77777777" w:rsidTr="00182717">
        <w:trPr>
          <w:jc w:val="center"/>
        </w:trPr>
        <w:tc>
          <w:tcPr>
            <w:tcW w:w="1701" w:type="dxa"/>
          </w:tcPr>
          <w:p w14:paraId="73775A7D" w14:textId="38597072"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commentRangeStart w:id="57"/>
            <w:r w:rsidRPr="008E0072">
              <w:rPr>
                <w:rFonts w:eastAsia="Batang"/>
                <w:sz w:val="20"/>
              </w:rPr>
              <w:t>Source ID</w:t>
            </w:r>
          </w:p>
        </w:tc>
        <w:tc>
          <w:tcPr>
            <w:tcW w:w="1533" w:type="dxa"/>
          </w:tcPr>
          <w:p w14:paraId="44D74FC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30</w:t>
            </w:r>
          </w:p>
        </w:tc>
        <w:tc>
          <w:tcPr>
            <w:tcW w:w="6405" w:type="dxa"/>
          </w:tcPr>
          <w:p w14:paraId="131CE542" w14:textId="78BF42E6" w:rsidR="008E0072" w:rsidRPr="008E0072" w:rsidRDefault="00F435BA"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rPr>
            </w:pPr>
            <w:ins w:id="58" w:author="USA" w:date="2025-09-04T11:22:00Z" w16du:dateUtc="2025-09-04T15:22:00Z">
              <w:r>
                <w:rPr>
                  <w:rFonts w:eastAsia="Batang"/>
                  <w:sz w:val="20"/>
                </w:rPr>
                <w:t>Unique</w:t>
              </w:r>
              <w:r w:rsidRPr="008E0072">
                <w:rPr>
                  <w:rFonts w:eastAsia="Batang"/>
                  <w:sz w:val="20"/>
                </w:rPr>
                <w:t xml:space="preserve"> Identity of the source of the message </w:t>
              </w:r>
              <w:r>
                <w:rPr>
                  <w:rFonts w:eastAsia="Batang"/>
                  <w:sz w:val="20"/>
                </w:rPr>
                <w:t>per Article</w:t>
              </w:r>
              <w:r w:rsidRPr="008E0072">
                <w:rPr>
                  <w:rFonts w:eastAsia="Batang"/>
                  <w:sz w:val="20"/>
                </w:rPr>
                <w:t xml:space="preserve"> </w:t>
              </w:r>
              <w:r w:rsidRPr="008E0072">
                <w:rPr>
                  <w:rFonts w:eastAsia="Batang"/>
                  <w:b/>
                  <w:bCs/>
                  <w:sz w:val="20"/>
                </w:rPr>
                <w:t>19</w:t>
              </w:r>
              <w:r w:rsidRPr="008E0072">
                <w:rPr>
                  <w:rFonts w:eastAsia="Batang"/>
                  <w:sz w:val="20"/>
                </w:rPr>
                <w:t xml:space="preserve"> and </w:t>
              </w:r>
              <w:r>
                <w:rPr>
                  <w:rFonts w:eastAsia="Batang"/>
                  <w:sz w:val="20"/>
                </w:rPr>
                <w:t>Recommendation</w:t>
              </w:r>
              <w:r w:rsidRPr="008E0072">
                <w:rPr>
                  <w:rFonts w:eastAsia="Batang"/>
                  <w:sz w:val="20"/>
                </w:rPr>
                <w:t xml:space="preserve"> ITU-R M.585</w:t>
              </w:r>
            </w:ins>
            <w:del w:id="59" w:author="USA" w:date="2025-09-04T11:22:00Z" w16du:dateUtc="2025-09-04T15:22:00Z">
              <w:r w:rsidR="008E0072" w:rsidRPr="008E0072" w:rsidDel="00F435BA">
                <w:rPr>
                  <w:rFonts w:eastAsia="Batang"/>
                  <w:sz w:val="20"/>
                </w:rPr>
                <w:delText xml:space="preserve">Number Identity (in the MMS) of the source of the message (see RR Art. </w:delText>
              </w:r>
              <w:r w:rsidR="008E0072" w:rsidRPr="008E0072" w:rsidDel="00F435BA">
                <w:rPr>
                  <w:rFonts w:eastAsia="Batang"/>
                  <w:b/>
                  <w:bCs/>
                  <w:sz w:val="20"/>
                </w:rPr>
                <w:delText>19</w:delText>
              </w:r>
              <w:r w:rsidR="008E0072" w:rsidRPr="008E0072" w:rsidDel="00F435BA">
                <w:rPr>
                  <w:rFonts w:eastAsia="Batang"/>
                  <w:sz w:val="20"/>
                </w:rPr>
                <w:delText xml:space="preserve"> and Rec. ITU-R M.585)</w:delText>
              </w:r>
            </w:del>
            <w:commentRangeEnd w:id="57"/>
            <w:r w:rsidR="00926513" w:rsidRPr="008E0072">
              <w:rPr>
                <w:rStyle w:val="CommentReference"/>
                <w:rFonts w:eastAsia="Batang"/>
                <w:sz w:val="24"/>
                <w:szCs w:val="20"/>
              </w:rPr>
              <w:commentReference w:id="57"/>
            </w:r>
          </w:p>
        </w:tc>
      </w:tr>
      <w:tr w:rsidR="008E0072" w:rsidRPr="008E0072" w14:paraId="261A3E6B" w14:textId="77777777" w:rsidTr="00182717">
        <w:trPr>
          <w:jc w:val="center"/>
        </w:trPr>
        <w:tc>
          <w:tcPr>
            <w:tcW w:w="1701" w:type="dxa"/>
          </w:tcPr>
          <w:p w14:paraId="7E0DC0D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Navigational status </w:t>
            </w:r>
          </w:p>
        </w:tc>
        <w:tc>
          <w:tcPr>
            <w:tcW w:w="1533" w:type="dxa"/>
          </w:tcPr>
          <w:p w14:paraId="70AC7237"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4</w:t>
            </w:r>
          </w:p>
        </w:tc>
        <w:tc>
          <w:tcPr>
            <w:tcW w:w="6405" w:type="dxa"/>
          </w:tcPr>
          <w:p w14:paraId="22A68E1C" w14:textId="37DDFC2F"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under way,</w:t>
            </w:r>
          </w:p>
          <w:p w14:paraId="6AA691D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1 = at anchor, </w:t>
            </w:r>
          </w:p>
          <w:p w14:paraId="13353AB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2 = not under command, </w:t>
            </w:r>
          </w:p>
          <w:p w14:paraId="7C199FD8" w14:textId="5A2068D2"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3 = restricted manoeuvrability, </w:t>
            </w:r>
          </w:p>
          <w:p w14:paraId="7E1611DC" w14:textId="7317C2EA" w:rsidR="008E0072" w:rsidRPr="00A25B83" w:rsidRDefault="0095370B"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60" w:author="USA" w:date="2025-07-28T16:07:00Z" w16du:dateUtc="2025-07-28T20:07:00Z">
              <w:r w:rsidRPr="00A25B83">
                <w:rPr>
                  <w:rFonts w:eastAsia="Batang"/>
                  <w:sz w:val="20"/>
                </w:rPr>
                <w:t xml:space="preserve">4 </w:t>
              </w:r>
            </w:ins>
            <w:r w:rsidR="008E0072" w:rsidRPr="00A25B83">
              <w:rPr>
                <w:rFonts w:eastAsia="Batang"/>
                <w:sz w:val="20"/>
              </w:rPr>
              <w:t xml:space="preserve">= constrained by her draught, </w:t>
            </w:r>
          </w:p>
          <w:p w14:paraId="2FB81072" w14:textId="151BB786" w:rsidR="008E0072" w:rsidRPr="00A25B83" w:rsidRDefault="0095370B"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61" w:author="USA" w:date="2025-07-28T16:07:00Z" w16du:dateUtc="2025-07-28T20:07:00Z">
              <w:r w:rsidRPr="00A25B83">
                <w:rPr>
                  <w:rFonts w:eastAsia="Batang"/>
                  <w:sz w:val="20"/>
                </w:rPr>
                <w:t xml:space="preserve">5 </w:t>
              </w:r>
            </w:ins>
            <w:r w:rsidR="008E0072" w:rsidRPr="00A25B83">
              <w:rPr>
                <w:rFonts w:eastAsia="Batang"/>
                <w:sz w:val="20"/>
              </w:rPr>
              <w:t xml:space="preserve">= moored, </w:t>
            </w:r>
          </w:p>
          <w:p w14:paraId="435BB211" w14:textId="4F78903D"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A25B83">
              <w:rPr>
                <w:rFonts w:eastAsia="Batang"/>
                <w:sz w:val="20"/>
              </w:rPr>
              <w:t>6 </w:t>
            </w:r>
            <w:ins w:id="62" w:author="USA" w:date="2025-07-28T16:07:00Z" w16du:dateUtc="2025-07-28T20:07:00Z">
              <w:r w:rsidR="0095370B" w:rsidRPr="00A25B83">
                <w:rPr>
                  <w:rFonts w:eastAsia="Batang"/>
                  <w:sz w:val="20"/>
                </w:rPr>
                <w:t xml:space="preserve">= </w:t>
              </w:r>
            </w:ins>
            <w:r w:rsidRPr="00A25B83">
              <w:rPr>
                <w:rFonts w:eastAsia="Batang"/>
                <w:sz w:val="20"/>
              </w:rPr>
              <w:t>aground</w:t>
            </w:r>
            <w:r w:rsidRPr="008E0072">
              <w:rPr>
                <w:rFonts w:eastAsia="Batang"/>
                <w:sz w:val="20"/>
              </w:rPr>
              <w:t xml:space="preserve">, </w:t>
            </w:r>
          </w:p>
          <w:p w14:paraId="2FCB090C" w14:textId="578B4A68"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7 = engaged  fishing, </w:t>
            </w:r>
          </w:p>
          <w:p w14:paraId="1B26E72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8 = under way under sailing only, </w:t>
            </w:r>
          </w:p>
          <w:p w14:paraId="3E7E9C2F" w14:textId="4E4F9EC0" w:rsidR="008E0072" w:rsidRPr="003473B8"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highlight w:val="yellow"/>
              </w:rPr>
            </w:pPr>
            <w:r w:rsidRPr="003473B8">
              <w:rPr>
                <w:rFonts w:eastAsia="Batang"/>
                <w:sz w:val="20"/>
                <w:highlight w:val="yellow"/>
              </w:rPr>
              <w:t xml:space="preserve">9 = reserved for future use, </w:t>
            </w:r>
          </w:p>
          <w:p w14:paraId="1A3A88D3" w14:textId="18DDD9F4"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3473B8">
              <w:rPr>
                <w:rFonts w:eastAsia="Batang"/>
                <w:sz w:val="20"/>
                <w:highlight w:val="yellow"/>
              </w:rPr>
              <w:t>10 = reserved for future use,</w:t>
            </w:r>
          </w:p>
          <w:p w14:paraId="529FC0A5"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11 = power-driven vessel towing astern (regional use), </w:t>
            </w:r>
          </w:p>
          <w:p w14:paraId="55AE6A68" w14:textId="098D1E92"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12 = power-driven vessel pushing ahead or towing alongside (regional use),</w:t>
            </w:r>
          </w:p>
          <w:p w14:paraId="1F350A4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13 = reserved for future use,</w:t>
            </w:r>
          </w:p>
          <w:p w14:paraId="50D7E7E2" w14:textId="7C6CC3FE"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eastAsia="ja-JP"/>
              </w:rPr>
            </w:pPr>
            <w:r w:rsidRPr="008E0072">
              <w:rPr>
                <w:rFonts w:eastAsia="Batang"/>
                <w:sz w:val="20"/>
                <w:lang w:eastAsia="ja-JP"/>
              </w:rPr>
              <w:t>14 =</w:t>
            </w:r>
            <w:r w:rsidRPr="008E0072">
              <w:rPr>
                <w:rFonts w:eastAsia="Batang"/>
                <w:sz w:val="20"/>
              </w:rPr>
              <w:t xml:space="preserve"> active AIS-SART,</w:t>
            </w:r>
            <w:r w:rsidRPr="008E0072">
              <w:rPr>
                <w:rFonts w:eastAsia="Batang"/>
                <w:sz w:val="20"/>
                <w:lang w:eastAsia="ja-JP"/>
              </w:rPr>
              <w:t xml:space="preserve"> active MOB-AIS or active EPIRB-AIS,</w:t>
            </w:r>
            <w:r w:rsidRPr="008E0072">
              <w:rPr>
                <w:rFonts w:eastAsia="Batang"/>
                <w:sz w:val="20"/>
              </w:rPr>
              <w:t xml:space="preserve"> </w:t>
            </w:r>
          </w:p>
          <w:p w14:paraId="05E7BBBF" w14:textId="09851ACC"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15 = undefined  (default) (also used by AIS-SART under test</w:t>
            </w:r>
            <w:r w:rsidRPr="008E0072">
              <w:rPr>
                <w:rFonts w:eastAsia="Batang"/>
                <w:sz w:val="20"/>
                <w:lang w:eastAsia="ja-JP"/>
              </w:rPr>
              <w:t>, MOB-AIS under test  or EPIRB-AIS</w:t>
            </w:r>
            <w:r w:rsidRPr="008E0072">
              <w:rPr>
                <w:rFonts w:eastAsia="Batang"/>
                <w:sz w:val="20"/>
              </w:rPr>
              <w:t xml:space="preserve"> under test)</w:t>
            </w:r>
          </w:p>
        </w:tc>
      </w:tr>
      <w:tr w:rsidR="008E0072" w:rsidRPr="008E0072" w14:paraId="6FFD7FB8" w14:textId="77777777" w:rsidTr="00182717">
        <w:trPr>
          <w:jc w:val="center"/>
        </w:trPr>
        <w:tc>
          <w:tcPr>
            <w:tcW w:w="1701" w:type="dxa"/>
          </w:tcPr>
          <w:p w14:paraId="57D952E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Rate of turn</w:t>
            </w:r>
            <w:r w:rsidRPr="008E0072">
              <w:rPr>
                <w:rFonts w:eastAsia="Batang"/>
                <w:sz w:val="20"/>
              </w:rPr>
              <w:br/>
              <w:t>ROTAIS</w:t>
            </w:r>
          </w:p>
        </w:tc>
        <w:tc>
          <w:tcPr>
            <w:tcW w:w="1533" w:type="dxa"/>
          </w:tcPr>
          <w:p w14:paraId="474E656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8</w:t>
            </w:r>
          </w:p>
        </w:tc>
        <w:tc>
          <w:tcPr>
            <w:tcW w:w="6405" w:type="dxa"/>
          </w:tcPr>
          <w:p w14:paraId="2595C397"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to +126 = turning right at up to 708° per min or higher</w:t>
            </w:r>
            <w:r w:rsidRPr="008E0072">
              <w:rPr>
                <w:rFonts w:eastAsia="Batang"/>
                <w:sz w:val="20"/>
              </w:rPr>
              <w:br/>
              <w:t xml:space="preserve">0 to –126 = turning left at up to 708° per min or higher </w:t>
            </w:r>
          </w:p>
          <w:p w14:paraId="7D7D4C25"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 xml:space="preserve">Values between 0 and 708° per min coded by </w:t>
            </w:r>
          </w:p>
          <w:p w14:paraId="4ADF34E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ab/>
            </w:r>
            <w:r w:rsidRPr="008E0072">
              <w:rPr>
                <w:rFonts w:eastAsia="Batang"/>
                <w:sz w:val="20"/>
              </w:rPr>
              <w:tab/>
              <w:t>ROT</w:t>
            </w:r>
            <w:r w:rsidRPr="008E0072">
              <w:rPr>
                <w:rFonts w:eastAsia="Batang"/>
                <w:sz w:val="20"/>
                <w:vertAlign w:val="subscript"/>
              </w:rPr>
              <w:t>AIS</w:t>
            </w:r>
            <w:r w:rsidRPr="008E0072">
              <w:rPr>
                <w:rFonts w:eastAsia="Batang"/>
                <w:sz w:val="20"/>
              </w:rPr>
              <w:t xml:space="preserve"> = 4.733 SQRT(ROT</w:t>
            </w:r>
            <w:r w:rsidRPr="008E0072">
              <w:rPr>
                <w:rFonts w:eastAsia="Batang"/>
                <w:sz w:val="20"/>
                <w:vertAlign w:val="subscript"/>
              </w:rPr>
              <w:t>sensor</w:t>
            </w:r>
            <w:r w:rsidRPr="008E0072">
              <w:rPr>
                <w:rFonts w:eastAsia="Batang"/>
                <w:sz w:val="20"/>
              </w:rPr>
              <w:t>) degrees per min</w:t>
            </w:r>
            <w:r w:rsidRPr="008E0072">
              <w:rPr>
                <w:rFonts w:eastAsia="Batang"/>
                <w:sz w:val="20"/>
              </w:rPr>
              <w:br/>
              <w:t>where</w:t>
            </w:r>
            <w:r w:rsidRPr="008E0072">
              <w:rPr>
                <w:rFonts w:eastAsia="Batang"/>
                <w:sz w:val="20"/>
              </w:rPr>
              <w:tab/>
              <w:t>ROT</w:t>
            </w:r>
            <w:r w:rsidRPr="008E0072">
              <w:rPr>
                <w:rFonts w:eastAsia="Batang"/>
                <w:sz w:val="20"/>
                <w:vertAlign w:val="subscript"/>
              </w:rPr>
              <w:t>sensor</w:t>
            </w:r>
            <w:r w:rsidRPr="008E0072">
              <w:rPr>
                <w:rFonts w:eastAsia="Batang"/>
                <w:sz w:val="20"/>
              </w:rPr>
              <w:t xml:space="preserve"> is the Rate of Turn as input by an external Rate of Turn Indicator (TI). ROT</w:t>
            </w:r>
            <w:r w:rsidRPr="008E0072">
              <w:rPr>
                <w:rFonts w:eastAsia="Batang"/>
                <w:sz w:val="20"/>
                <w:vertAlign w:val="subscript"/>
              </w:rPr>
              <w:t>AIS</w:t>
            </w:r>
            <w:r w:rsidRPr="008E0072">
              <w:rPr>
                <w:rFonts w:eastAsia="Batang"/>
                <w:sz w:val="20"/>
              </w:rPr>
              <w:t xml:space="preserve"> is rounded to the nearest integer value.</w:t>
            </w:r>
            <w:r w:rsidRPr="008E0072">
              <w:rPr>
                <w:rFonts w:eastAsia="Batang"/>
                <w:sz w:val="20"/>
              </w:rPr>
              <w:br/>
              <w:t>+127 = turning right at more than 5°</w:t>
            </w:r>
            <w:r w:rsidRPr="008E0072">
              <w:rPr>
                <w:rFonts w:eastAsia="Batang"/>
                <w:sz w:val="20"/>
                <w:vertAlign w:val="superscript"/>
              </w:rPr>
              <w:t xml:space="preserve"> </w:t>
            </w:r>
            <w:r w:rsidRPr="008E0072">
              <w:rPr>
                <w:rFonts w:eastAsia="Batang"/>
                <w:sz w:val="20"/>
              </w:rPr>
              <w:t>per</w:t>
            </w:r>
            <w:r w:rsidRPr="008E0072">
              <w:rPr>
                <w:rFonts w:eastAsia="Batang"/>
                <w:sz w:val="20"/>
                <w:vertAlign w:val="superscript"/>
              </w:rPr>
              <w:t xml:space="preserve"> </w:t>
            </w:r>
            <w:r w:rsidRPr="008E0072">
              <w:rPr>
                <w:rFonts w:eastAsia="Batang"/>
                <w:sz w:val="20"/>
              </w:rPr>
              <w:t>30 s (No TI available)</w:t>
            </w:r>
            <w:r w:rsidRPr="008E0072">
              <w:rPr>
                <w:rFonts w:eastAsia="Batang"/>
                <w:sz w:val="20"/>
              </w:rPr>
              <w:br/>
              <w:t>–127 = turning left at more than 5° per 30 s (No TI available)</w:t>
            </w:r>
            <w:r w:rsidRPr="008E0072">
              <w:rPr>
                <w:rFonts w:eastAsia="Batang"/>
                <w:sz w:val="20"/>
              </w:rPr>
              <w:br/>
              <w:t>–128 (80 hex) indicates no turn information available (default).</w:t>
            </w:r>
            <w:r w:rsidRPr="008E0072">
              <w:rPr>
                <w:rFonts w:eastAsia="Batang"/>
                <w:sz w:val="20"/>
              </w:rPr>
              <w:br/>
              <w:t>ROT data should not be derived from COG information.</w:t>
            </w:r>
          </w:p>
        </w:tc>
      </w:tr>
      <w:tr w:rsidR="008E0072" w:rsidRPr="008E0072" w14:paraId="517ACADA" w14:textId="77777777" w:rsidTr="00182717">
        <w:trPr>
          <w:jc w:val="center"/>
        </w:trPr>
        <w:tc>
          <w:tcPr>
            <w:tcW w:w="1701" w:type="dxa"/>
          </w:tcPr>
          <w:p w14:paraId="6B19B512"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SOG</w:t>
            </w:r>
          </w:p>
        </w:tc>
        <w:tc>
          <w:tcPr>
            <w:tcW w:w="1533" w:type="dxa"/>
          </w:tcPr>
          <w:p w14:paraId="54445DDD"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10</w:t>
            </w:r>
          </w:p>
        </w:tc>
        <w:tc>
          <w:tcPr>
            <w:tcW w:w="6405" w:type="dxa"/>
          </w:tcPr>
          <w:p w14:paraId="5DD1B78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Speed over ground in 1/10 knot steps (0-102.2 knots)</w:t>
            </w:r>
            <w:r w:rsidRPr="008E0072">
              <w:rPr>
                <w:rFonts w:eastAsia="Batang"/>
                <w:sz w:val="20"/>
              </w:rPr>
              <w:br/>
              <w:t>1 023 = not available = default, 1 022 = 102.2 knots or higher</w:t>
            </w:r>
          </w:p>
        </w:tc>
      </w:tr>
      <w:tr w:rsidR="008E0072" w:rsidRPr="008E0072" w14:paraId="4152DF62" w14:textId="77777777" w:rsidTr="00182717">
        <w:trPr>
          <w:jc w:val="center"/>
        </w:trPr>
        <w:tc>
          <w:tcPr>
            <w:tcW w:w="1701" w:type="dxa"/>
          </w:tcPr>
          <w:p w14:paraId="6EC4DCFE"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Position accuracy</w:t>
            </w:r>
          </w:p>
        </w:tc>
        <w:tc>
          <w:tcPr>
            <w:tcW w:w="1533" w:type="dxa"/>
          </w:tcPr>
          <w:p w14:paraId="115EE74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1</w:t>
            </w:r>
          </w:p>
        </w:tc>
        <w:tc>
          <w:tcPr>
            <w:tcW w:w="6405" w:type="dxa"/>
          </w:tcPr>
          <w:p w14:paraId="00DB2A9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The position accuracy (PA) flag should be determined in accordance with Table 50</w:t>
            </w:r>
          </w:p>
          <w:p w14:paraId="72FDCB9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1 = high (</w:t>
            </w:r>
            <w:r w:rsidRPr="008E0072">
              <w:rPr>
                <w:rFonts w:eastAsia="Batang"/>
                <w:i/>
                <w:sz w:val="20"/>
              </w:rPr>
              <w:sym w:font="Symbol" w:char="F0A3"/>
            </w:r>
            <w:r w:rsidRPr="008E0072">
              <w:rPr>
                <w:rFonts w:eastAsia="Batang"/>
                <w:i/>
                <w:sz w:val="20"/>
              </w:rPr>
              <w:t xml:space="preserve"> </w:t>
            </w:r>
            <w:r w:rsidRPr="008E0072">
              <w:rPr>
                <w:rFonts w:eastAsia="Batang"/>
                <w:sz w:val="20"/>
              </w:rPr>
              <w:t>10 m)</w:t>
            </w:r>
          </w:p>
          <w:p w14:paraId="0D78D09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low (</w:t>
            </w:r>
            <w:r w:rsidRPr="008E0072">
              <w:rPr>
                <w:rFonts w:eastAsia="Batang"/>
                <w:i/>
                <w:sz w:val="20"/>
              </w:rPr>
              <w:t>&gt;</w:t>
            </w:r>
            <w:r w:rsidRPr="008E0072">
              <w:rPr>
                <w:rFonts w:eastAsia="Batang"/>
                <w:sz w:val="20"/>
              </w:rPr>
              <w:t>10 m)</w:t>
            </w:r>
          </w:p>
          <w:p w14:paraId="6EE77A7C"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default</w:t>
            </w:r>
          </w:p>
        </w:tc>
      </w:tr>
      <w:tr w:rsidR="008E0072" w:rsidRPr="008E0072" w14:paraId="26AE249C" w14:textId="77777777" w:rsidTr="00182717">
        <w:trPr>
          <w:jc w:val="center"/>
        </w:trPr>
        <w:tc>
          <w:tcPr>
            <w:tcW w:w="1701" w:type="dxa"/>
          </w:tcPr>
          <w:p w14:paraId="235081A7"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lastRenderedPageBreak/>
              <w:t>Longitude</w:t>
            </w:r>
          </w:p>
        </w:tc>
        <w:tc>
          <w:tcPr>
            <w:tcW w:w="1533" w:type="dxa"/>
          </w:tcPr>
          <w:p w14:paraId="628AAF5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28</w:t>
            </w:r>
          </w:p>
        </w:tc>
        <w:tc>
          <w:tcPr>
            <w:tcW w:w="6405" w:type="dxa"/>
          </w:tcPr>
          <w:p w14:paraId="7D75AE5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Longitude in 1/10 000 min (</w:t>
            </w:r>
            <w:r w:rsidRPr="008E0072">
              <w:rPr>
                <w:rFonts w:eastAsia="Batang"/>
                <w:sz w:val="20"/>
              </w:rPr>
              <w:sym w:font="Symbol" w:char="F0B1"/>
            </w:r>
            <w:r w:rsidRPr="008E0072">
              <w:rPr>
                <w:rFonts w:eastAsia="Batang"/>
                <w:sz w:val="20"/>
              </w:rPr>
              <w:t xml:space="preserve">180°, East = positive (as per 2’s complement), West = negative (as per 2’s complement). </w:t>
            </w:r>
            <w:r w:rsidRPr="008E0072">
              <w:rPr>
                <w:rFonts w:eastAsia="Batang"/>
                <w:sz w:val="20"/>
              </w:rPr>
              <w:br/>
              <w:t>181 = (6791AC0</w:t>
            </w:r>
            <w:r w:rsidRPr="008E0072">
              <w:rPr>
                <w:rFonts w:eastAsia="Batang"/>
                <w:sz w:val="20"/>
                <w:vertAlign w:val="subscript"/>
              </w:rPr>
              <w:t>h</w:t>
            </w:r>
            <w:r w:rsidRPr="008E0072">
              <w:rPr>
                <w:rFonts w:eastAsia="Batang"/>
                <w:sz w:val="20"/>
              </w:rPr>
              <w:t>) = not available = default)</w:t>
            </w:r>
          </w:p>
        </w:tc>
      </w:tr>
      <w:tr w:rsidR="008E0072" w:rsidRPr="008E0072" w14:paraId="339163C1" w14:textId="77777777" w:rsidTr="00182717">
        <w:trPr>
          <w:jc w:val="center"/>
        </w:trPr>
        <w:tc>
          <w:tcPr>
            <w:tcW w:w="1701" w:type="dxa"/>
          </w:tcPr>
          <w:p w14:paraId="01BF48D2"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Latitude</w:t>
            </w:r>
          </w:p>
        </w:tc>
        <w:tc>
          <w:tcPr>
            <w:tcW w:w="1533" w:type="dxa"/>
          </w:tcPr>
          <w:p w14:paraId="2259531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27</w:t>
            </w:r>
          </w:p>
        </w:tc>
        <w:tc>
          <w:tcPr>
            <w:tcW w:w="6405" w:type="dxa"/>
          </w:tcPr>
          <w:p w14:paraId="57D5790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Latitude in 1/10 000 min (±90°, North = positive (as per 2’s complement), South = negative (as per 2’s complement). 91° (3412140</w:t>
            </w:r>
            <w:r w:rsidRPr="008E0072">
              <w:rPr>
                <w:rFonts w:eastAsia="Batang"/>
                <w:sz w:val="20"/>
                <w:vertAlign w:val="subscript"/>
              </w:rPr>
              <w:t>h</w:t>
            </w:r>
            <w:r w:rsidRPr="008E0072">
              <w:rPr>
                <w:rFonts w:eastAsia="Batang"/>
                <w:sz w:val="20"/>
              </w:rPr>
              <w:t>) = not available = default)</w:t>
            </w:r>
          </w:p>
        </w:tc>
      </w:tr>
      <w:tr w:rsidR="008E0072" w:rsidRPr="008E0072" w14:paraId="6E99DB25" w14:textId="77777777" w:rsidTr="00182717">
        <w:trPr>
          <w:jc w:val="center"/>
        </w:trPr>
        <w:tc>
          <w:tcPr>
            <w:tcW w:w="1701" w:type="dxa"/>
          </w:tcPr>
          <w:p w14:paraId="6BACA4E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COG</w:t>
            </w:r>
          </w:p>
        </w:tc>
        <w:tc>
          <w:tcPr>
            <w:tcW w:w="1533" w:type="dxa"/>
          </w:tcPr>
          <w:p w14:paraId="593EF7D3"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12</w:t>
            </w:r>
          </w:p>
        </w:tc>
        <w:tc>
          <w:tcPr>
            <w:tcW w:w="6405" w:type="dxa"/>
          </w:tcPr>
          <w:p w14:paraId="5FB6459F"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Course over ground in 1/10 = (0-3 599). 3 600 (E10</w:t>
            </w:r>
            <w:r w:rsidRPr="008E0072">
              <w:rPr>
                <w:rFonts w:eastAsia="Batang"/>
                <w:sz w:val="20"/>
                <w:vertAlign w:val="subscript"/>
              </w:rPr>
              <w:t>h</w:t>
            </w:r>
            <w:r w:rsidRPr="008E0072">
              <w:rPr>
                <w:rFonts w:eastAsia="Batang"/>
                <w:sz w:val="20"/>
              </w:rPr>
              <w:t>) = not available = default. 3 601-4 095 should not be used</w:t>
            </w:r>
          </w:p>
        </w:tc>
      </w:tr>
      <w:tr w:rsidR="008E0072" w:rsidRPr="008E0072" w14:paraId="13D46522" w14:textId="77777777" w:rsidTr="00182717">
        <w:trPr>
          <w:jc w:val="center"/>
        </w:trPr>
        <w:tc>
          <w:tcPr>
            <w:tcW w:w="1701" w:type="dxa"/>
          </w:tcPr>
          <w:p w14:paraId="1F791A59"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True heading</w:t>
            </w:r>
          </w:p>
        </w:tc>
        <w:tc>
          <w:tcPr>
            <w:tcW w:w="1533" w:type="dxa"/>
          </w:tcPr>
          <w:p w14:paraId="03F47E3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E0072">
              <w:rPr>
                <w:rFonts w:eastAsia="Batang"/>
                <w:sz w:val="20"/>
              </w:rPr>
              <w:t>9</w:t>
            </w:r>
          </w:p>
        </w:tc>
        <w:tc>
          <w:tcPr>
            <w:tcW w:w="6405" w:type="dxa"/>
          </w:tcPr>
          <w:p w14:paraId="559A81B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Degrees (0-359) (360-510 should not be used)</w:t>
            </w:r>
          </w:p>
          <w:p w14:paraId="236FD1E8" w14:textId="4ECFC36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511 = not available = default</w:t>
            </w:r>
          </w:p>
        </w:tc>
      </w:tr>
    </w:tbl>
    <w:p w14:paraId="56389780" w14:textId="77777777" w:rsidR="008E0072" w:rsidRPr="008E0072" w:rsidRDefault="008E0072" w:rsidP="008E0072">
      <w:pPr>
        <w:tabs>
          <w:tab w:val="clear" w:pos="1134"/>
          <w:tab w:val="clear" w:pos="1871"/>
          <w:tab w:val="clear" w:pos="2268"/>
        </w:tabs>
        <w:spacing w:before="0"/>
        <w:textAlignment w:val="baseline"/>
        <w:rPr>
          <w:rFonts w:eastAsia="Batang"/>
          <w:sz w:val="20"/>
          <w:lang w:eastAsia="zh-CN"/>
        </w:rPr>
      </w:pPr>
    </w:p>
    <w:p w14:paraId="5418F4A6" w14:textId="6F565864" w:rsidR="008E0072" w:rsidRPr="008E0072" w:rsidRDefault="008E0072" w:rsidP="008E0072">
      <w:pPr>
        <w:keepNext/>
        <w:spacing w:before="560" w:after="120"/>
        <w:jc w:val="center"/>
        <w:textAlignment w:val="baseline"/>
        <w:rPr>
          <w:rFonts w:eastAsia="Batang"/>
          <w:caps/>
          <w:sz w:val="20"/>
        </w:rPr>
      </w:pPr>
      <w:r w:rsidRPr="008E0072">
        <w:rPr>
          <w:rFonts w:eastAsia="Batang"/>
          <w:caps/>
          <w:sz w:val="20"/>
        </w:rPr>
        <w:t>TABLE A7-3 (</w:t>
      </w:r>
      <w:r w:rsidRPr="008E0072">
        <w:rPr>
          <w:rFonts w:eastAsia="Batang"/>
          <w:i/>
          <w:iCs/>
          <w:sz w:val="20"/>
        </w:rPr>
        <w:t>end</w:t>
      </w:r>
      <w:r w:rsidRPr="008E0072">
        <w:rPr>
          <w:rFonts w:eastAsia="Batang"/>
          <w:caps/>
          <w:sz w:val="20"/>
        </w:rP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701"/>
        <w:gridCol w:w="1533"/>
        <w:gridCol w:w="6405"/>
      </w:tblGrid>
      <w:tr w:rsidR="008E0072" w:rsidRPr="008E0072" w14:paraId="05A03FF8" w14:textId="77777777" w:rsidTr="00182717">
        <w:trPr>
          <w:tblHeader/>
          <w:jc w:val="center"/>
        </w:trPr>
        <w:tc>
          <w:tcPr>
            <w:tcW w:w="1701" w:type="dxa"/>
            <w:shd w:val="clear" w:color="auto" w:fill="FFFFFF"/>
            <w:vAlign w:val="center"/>
          </w:tcPr>
          <w:p w14:paraId="5C6E5467"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Parameter</w:t>
            </w:r>
          </w:p>
        </w:tc>
        <w:tc>
          <w:tcPr>
            <w:tcW w:w="1533" w:type="dxa"/>
            <w:shd w:val="clear" w:color="auto" w:fill="FFFFFF"/>
            <w:vAlign w:val="center"/>
          </w:tcPr>
          <w:p w14:paraId="0FA8D3EE"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Number of bits</w:t>
            </w:r>
          </w:p>
        </w:tc>
        <w:tc>
          <w:tcPr>
            <w:tcW w:w="6405" w:type="dxa"/>
            <w:shd w:val="clear" w:color="auto" w:fill="FFFFFF"/>
            <w:vAlign w:val="center"/>
          </w:tcPr>
          <w:p w14:paraId="5AD70323" w14:textId="77777777" w:rsidR="008E0072" w:rsidRPr="008E0072" w:rsidRDefault="008E0072" w:rsidP="008E0072">
            <w:pPr>
              <w:keepNext/>
              <w:spacing w:before="80" w:after="80"/>
              <w:jc w:val="center"/>
              <w:textAlignment w:val="baseline"/>
              <w:rPr>
                <w:rFonts w:ascii="Times New Roman Bold" w:eastAsia="Batang" w:hAnsi="Times New Roman Bold" w:cs="Times New Roman Bold"/>
                <w:b/>
                <w:sz w:val="20"/>
              </w:rPr>
            </w:pPr>
            <w:r w:rsidRPr="008E0072">
              <w:rPr>
                <w:rFonts w:ascii="Times New Roman Bold" w:eastAsia="Batang" w:hAnsi="Times New Roman Bold" w:cs="Times New Roman Bold"/>
                <w:b/>
                <w:sz w:val="20"/>
              </w:rPr>
              <w:t>Description</w:t>
            </w:r>
          </w:p>
        </w:tc>
      </w:tr>
      <w:tr w:rsidR="008E0072" w:rsidRPr="008E0072" w14:paraId="5F958170" w14:textId="77777777" w:rsidTr="00182717">
        <w:trPr>
          <w:jc w:val="center"/>
        </w:trPr>
        <w:tc>
          <w:tcPr>
            <w:tcW w:w="1701" w:type="dxa"/>
          </w:tcPr>
          <w:p w14:paraId="6FC2AFEF"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Time stamp</w:t>
            </w:r>
          </w:p>
        </w:tc>
        <w:tc>
          <w:tcPr>
            <w:tcW w:w="1533" w:type="dxa"/>
          </w:tcPr>
          <w:p w14:paraId="1AE44F6D"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6</w:t>
            </w:r>
          </w:p>
        </w:tc>
        <w:tc>
          <w:tcPr>
            <w:tcW w:w="6405" w:type="dxa"/>
          </w:tcPr>
          <w:p w14:paraId="43C7B5C8"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UTC second when the report was generated by the electronic position system (EPFS) (0-59, or 60 if time stamp is not available, which should also be the default value, or 61 if positioning system is in manual input mode, or 62 if electronic position fixing system operates in estimated (dead reckoning) mode, or 63 if</w:t>
            </w:r>
            <w:r w:rsidRPr="008E0072">
              <w:rPr>
                <w:rFonts w:eastAsia="Batang"/>
              </w:rPr>
              <w:t xml:space="preserve"> </w:t>
            </w:r>
            <w:r w:rsidRPr="008E0072">
              <w:rPr>
                <w:rFonts w:eastAsia="Batang"/>
                <w:sz w:val="20"/>
              </w:rPr>
              <w:t>the positioning system is inoperative)</w:t>
            </w:r>
          </w:p>
        </w:tc>
      </w:tr>
      <w:tr w:rsidR="008E0072" w:rsidRPr="008E0072" w14:paraId="0A33C948" w14:textId="77777777" w:rsidTr="00182717">
        <w:trPr>
          <w:jc w:val="center"/>
        </w:trPr>
        <w:tc>
          <w:tcPr>
            <w:tcW w:w="1701" w:type="dxa"/>
          </w:tcPr>
          <w:p w14:paraId="05937FFB"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Special manoeuvre indicator</w:t>
            </w:r>
          </w:p>
        </w:tc>
        <w:tc>
          <w:tcPr>
            <w:tcW w:w="1533" w:type="dxa"/>
          </w:tcPr>
          <w:p w14:paraId="06A16EF1"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2</w:t>
            </w:r>
          </w:p>
        </w:tc>
        <w:tc>
          <w:tcPr>
            <w:tcW w:w="6405" w:type="dxa"/>
          </w:tcPr>
          <w:p w14:paraId="7A29D436"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0 = not available = default</w:t>
            </w:r>
            <w:r w:rsidRPr="008E0072">
              <w:rPr>
                <w:rFonts w:eastAsia="Batang"/>
                <w:sz w:val="20"/>
              </w:rPr>
              <w:br/>
              <w:t>1 = not engaged in special manoeuvre</w:t>
            </w:r>
            <w:r w:rsidRPr="008E0072">
              <w:rPr>
                <w:rFonts w:eastAsia="Batang"/>
                <w:sz w:val="20"/>
              </w:rPr>
              <w:br/>
              <w:t>2 = engaged in special manoeuvre</w:t>
            </w:r>
            <w:r w:rsidRPr="008E0072">
              <w:rPr>
                <w:rFonts w:eastAsia="Batang"/>
                <w:sz w:val="20"/>
              </w:rPr>
              <w:br/>
              <w:t>(i.e. regional passing arrangement on Inland Waterway)</w:t>
            </w:r>
          </w:p>
          <w:p w14:paraId="31BF1274"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3 = reserved for regional use</w:t>
            </w:r>
          </w:p>
        </w:tc>
      </w:tr>
      <w:tr w:rsidR="008E0072" w:rsidRPr="008E0072" w14:paraId="3946DFAD" w14:textId="77777777" w:rsidTr="00182717">
        <w:trPr>
          <w:jc w:val="center"/>
        </w:trPr>
        <w:tc>
          <w:tcPr>
            <w:tcW w:w="1701" w:type="dxa"/>
          </w:tcPr>
          <w:p w14:paraId="23571E01" w14:textId="44BE2CCB" w:rsidR="00102E3E" w:rsidRPr="001E2DEC" w:rsidRDefault="00102E3E"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63" w:author="USA" w:date="2025-09-04T10:47:00Z" w16du:dateUtc="2025-09-04T14:47:00Z"/>
                <w:rFonts w:eastAsia="Batang"/>
                <w:sz w:val="20"/>
              </w:rPr>
            </w:pPr>
            <w:ins w:id="64" w:author="USA" w:date="2025-09-04T10:47:00Z" w16du:dateUtc="2025-09-04T14:47:00Z">
              <w:r w:rsidRPr="00A25B83">
                <w:rPr>
                  <w:rFonts w:eastAsia="Batang"/>
                  <w:sz w:val="20"/>
                  <w:highlight w:val="yellow"/>
                </w:rPr>
                <w:t>Operating Mode</w:t>
              </w:r>
            </w:ins>
          </w:p>
          <w:p w14:paraId="7FBD7A29" w14:textId="61A8C9EB" w:rsidR="00637EBF" w:rsidRPr="001E2DEC"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65" w:author="USA" w:date="2025-09-04T10:46:00Z" w16du:dateUtc="2025-09-04T14:46:00Z">
              <w:r w:rsidRPr="001E2DEC" w:rsidDel="00102E3E">
                <w:rPr>
                  <w:rFonts w:eastAsia="Batang"/>
                  <w:sz w:val="20"/>
                </w:rPr>
                <w:delText>[Crewing status</w:delText>
              </w:r>
            </w:del>
          </w:p>
        </w:tc>
        <w:tc>
          <w:tcPr>
            <w:tcW w:w="1533" w:type="dxa"/>
          </w:tcPr>
          <w:p w14:paraId="23048124" w14:textId="6B772E2C" w:rsidR="008E0072" w:rsidRPr="001E2DEC"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1E2DEC">
              <w:rPr>
                <w:rFonts w:eastAsia="Batang"/>
                <w:sz w:val="20"/>
              </w:rPr>
              <w:t>2</w:t>
            </w:r>
          </w:p>
        </w:tc>
        <w:tc>
          <w:tcPr>
            <w:tcW w:w="6405" w:type="dxa"/>
          </w:tcPr>
          <w:p w14:paraId="6CD8CFE3" w14:textId="77777777" w:rsidR="00102E3E" w:rsidRPr="00A25B83" w:rsidRDefault="00102E3E" w:rsidP="00102E3E">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ins w:id="66" w:author="USA" w:date="2025-09-04T10:46:00Z" w16du:dateUtc="2025-09-04T14:46:00Z"/>
                <w:rFonts w:eastAsia="Batang"/>
                <w:sz w:val="20"/>
                <w:highlight w:val="yellow"/>
              </w:rPr>
            </w:pPr>
            <w:ins w:id="67" w:author="USA" w:date="2025-09-04T10:46:00Z" w16du:dateUtc="2025-09-04T14:46:00Z">
              <w:r w:rsidRPr="00A25B83">
                <w:rPr>
                  <w:rFonts w:eastAsia="Batang"/>
                  <w:sz w:val="20"/>
                  <w:highlight w:val="yellow"/>
                </w:rPr>
                <w:t>0 = manually operated (under power or sail) = default</w:t>
              </w:r>
            </w:ins>
          </w:p>
          <w:p w14:paraId="54AC1786" w14:textId="77777777" w:rsidR="00102E3E" w:rsidRPr="00A25B83" w:rsidRDefault="00102E3E" w:rsidP="00102E3E">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ins w:id="68" w:author="USA" w:date="2025-09-04T10:46:00Z" w16du:dateUtc="2025-09-04T14:46:00Z"/>
                <w:rFonts w:eastAsia="Batang"/>
                <w:sz w:val="20"/>
                <w:highlight w:val="yellow"/>
              </w:rPr>
            </w:pPr>
            <w:ins w:id="69" w:author="USA" w:date="2025-09-04T10:46:00Z" w16du:dateUtc="2025-09-04T14:46:00Z">
              <w:r w:rsidRPr="00A25B83">
                <w:rPr>
                  <w:rFonts w:eastAsia="Batang"/>
                  <w:sz w:val="20"/>
                  <w:highlight w:val="yellow"/>
                </w:rPr>
                <w:t>1 = wing-in-ground</w:t>
              </w:r>
            </w:ins>
          </w:p>
          <w:p w14:paraId="690F446C" w14:textId="77777777" w:rsidR="00102E3E" w:rsidRPr="00A25B83" w:rsidRDefault="00102E3E" w:rsidP="00102E3E">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ins w:id="70" w:author="USA" w:date="2025-09-04T10:46:00Z" w16du:dateUtc="2025-09-04T14:46:00Z"/>
                <w:rFonts w:eastAsia="Batang"/>
                <w:sz w:val="20"/>
                <w:highlight w:val="yellow"/>
              </w:rPr>
            </w:pPr>
            <w:ins w:id="71" w:author="USA" w:date="2025-09-04T10:46:00Z" w16du:dateUtc="2025-09-04T14:46:00Z">
              <w:r w:rsidRPr="00A25B83">
                <w:rPr>
                  <w:rFonts w:eastAsia="Batang"/>
                  <w:sz w:val="20"/>
                  <w:highlight w:val="yellow"/>
                </w:rPr>
                <w:t>2 = remotely operated</w:t>
              </w:r>
            </w:ins>
          </w:p>
          <w:p w14:paraId="7CA9E8A5" w14:textId="09C0CDC9" w:rsidR="00102E3E" w:rsidRPr="001E2DEC" w:rsidRDefault="00102E3E" w:rsidP="00102E3E">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ins w:id="72" w:author="USA" w:date="2025-09-04T10:46:00Z" w16du:dateUtc="2025-09-04T14:46:00Z"/>
                <w:rFonts w:eastAsia="Batang"/>
                <w:sz w:val="20"/>
              </w:rPr>
            </w:pPr>
            <w:ins w:id="73" w:author="USA" w:date="2025-09-04T10:46:00Z" w16du:dateUtc="2025-09-04T14:46:00Z">
              <w:r w:rsidRPr="00A25B83">
                <w:rPr>
                  <w:rFonts w:eastAsia="Batang"/>
                  <w:sz w:val="20"/>
                  <w:highlight w:val="yellow"/>
                </w:rPr>
                <w:t>3 = autonomously operated (i.e., dynamically positioned, AI-track controlled, etc.)</w:t>
              </w:r>
            </w:ins>
          </w:p>
          <w:p w14:paraId="7EDAFA7F" w14:textId="5CF6A1CC" w:rsidR="008E0072" w:rsidRPr="001E2DEC" w:rsidDel="00102E3E"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74" w:author="USA" w:date="2025-09-04T10:46:00Z" w16du:dateUtc="2025-09-04T14:46:00Z"/>
                <w:rFonts w:eastAsia="Batang"/>
                <w:sz w:val="20"/>
              </w:rPr>
            </w:pPr>
            <w:del w:id="75" w:author="USA" w:date="2025-09-04T10:46:00Z" w16du:dateUtc="2025-09-04T14:46:00Z">
              <w:r w:rsidRPr="001E2DEC" w:rsidDel="00102E3E">
                <w:rPr>
                  <w:rFonts w:eastAsia="Batang"/>
                  <w:sz w:val="20"/>
                </w:rPr>
                <w:delText>.</w:delText>
              </w:r>
            </w:del>
          </w:p>
          <w:p w14:paraId="31C8D1B9" w14:textId="2857F065" w:rsidR="008E0072" w:rsidRPr="001E2DEC" w:rsidDel="00102E3E"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76" w:author="USA" w:date="2025-09-04T10:46:00Z" w16du:dateUtc="2025-09-04T14:46:00Z"/>
                <w:rFonts w:eastAsia="Batang"/>
                <w:sz w:val="20"/>
              </w:rPr>
            </w:pPr>
            <w:del w:id="77" w:author="USA" w:date="2025-09-04T10:46:00Z" w16du:dateUtc="2025-09-04T14:46:00Z">
              <w:r w:rsidRPr="001E2DEC" w:rsidDel="00102E3E">
                <w:rPr>
                  <w:rFonts w:eastAsia="Batang"/>
                  <w:sz w:val="20"/>
                </w:rPr>
                <w:delText>0 = Vessel crew-operated</w:delText>
              </w:r>
            </w:del>
          </w:p>
          <w:p w14:paraId="00227C27" w14:textId="432343C5" w:rsidR="008E0072" w:rsidRPr="001E2DEC" w:rsidDel="00102E3E"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78" w:author="USA" w:date="2025-09-04T10:46:00Z" w16du:dateUtc="2025-09-04T14:46:00Z"/>
                <w:rFonts w:eastAsia="Batang"/>
                <w:sz w:val="20"/>
              </w:rPr>
            </w:pPr>
            <w:del w:id="79" w:author="USA" w:date="2025-09-04T10:46:00Z" w16du:dateUtc="2025-09-04T14:46:00Z">
              <w:r w:rsidRPr="001E2DEC" w:rsidDel="00102E3E">
                <w:rPr>
                  <w:rFonts w:eastAsia="Batang"/>
                  <w:sz w:val="20"/>
                </w:rPr>
                <w:delText>1 = Crewed vessel remotely operated</w:delText>
              </w:r>
            </w:del>
          </w:p>
          <w:p w14:paraId="4601A4C2" w14:textId="00C439D1" w:rsidR="008E0072" w:rsidRPr="001E2DEC" w:rsidDel="00102E3E"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del w:id="80" w:author="USA" w:date="2025-09-04T10:46:00Z" w16du:dateUtc="2025-09-04T14:46:00Z"/>
                <w:rFonts w:eastAsia="Batang"/>
                <w:sz w:val="20"/>
              </w:rPr>
            </w:pPr>
            <w:del w:id="81" w:author="USA" w:date="2025-09-04T10:46:00Z" w16du:dateUtc="2025-09-04T14:46:00Z">
              <w:r w:rsidRPr="001E2DEC" w:rsidDel="00102E3E">
                <w:rPr>
                  <w:rFonts w:eastAsia="Batang"/>
                  <w:sz w:val="20"/>
                </w:rPr>
                <w:delText xml:space="preserve">2 = Unmanned vessel remotely operated </w:delText>
              </w:r>
            </w:del>
          </w:p>
          <w:p w14:paraId="481A6FFC" w14:textId="02EAC6B2" w:rsidR="008E0072" w:rsidRPr="001E2DEC"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del w:id="82" w:author="USA" w:date="2025-09-04T10:46:00Z" w16du:dateUtc="2025-09-04T14:46:00Z">
              <w:r w:rsidRPr="001E2DEC" w:rsidDel="00102E3E">
                <w:rPr>
                  <w:rFonts w:eastAsia="Batang"/>
                  <w:sz w:val="20"/>
                </w:rPr>
                <w:delText>3 = Autonomous vessel]</w:delText>
              </w:r>
            </w:del>
          </w:p>
        </w:tc>
      </w:tr>
      <w:tr w:rsidR="008E0072" w:rsidRPr="008E0072" w14:paraId="4E53C04D" w14:textId="77777777" w:rsidTr="00182717">
        <w:trPr>
          <w:jc w:val="center"/>
        </w:trPr>
        <w:tc>
          <w:tcPr>
            <w:tcW w:w="1701" w:type="dxa"/>
          </w:tcPr>
          <w:p w14:paraId="6EFFD479"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Transmit power</w:t>
            </w:r>
          </w:p>
        </w:tc>
        <w:tc>
          <w:tcPr>
            <w:tcW w:w="1533" w:type="dxa"/>
          </w:tcPr>
          <w:p w14:paraId="678723FC"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w:t>
            </w:r>
          </w:p>
        </w:tc>
        <w:tc>
          <w:tcPr>
            <w:tcW w:w="6405" w:type="dxa"/>
          </w:tcPr>
          <w:p w14:paraId="467C6877"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r w:rsidRPr="008E0072">
              <w:rPr>
                <w:rFonts w:eastAsia="Batang"/>
                <w:sz w:val="20"/>
              </w:rPr>
              <w:t>0 = default = high power</w:t>
            </w:r>
          </w:p>
          <w:p w14:paraId="2DC088FB"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r w:rsidRPr="008E0072">
              <w:rPr>
                <w:rFonts w:eastAsia="Batang"/>
                <w:sz w:val="20"/>
              </w:rPr>
              <w:t>1 = low power</w:t>
            </w:r>
          </w:p>
        </w:tc>
      </w:tr>
      <w:tr w:rsidR="008E0072" w:rsidRPr="008E0072" w14:paraId="27B2BF2E" w14:textId="77777777" w:rsidTr="00182717">
        <w:trPr>
          <w:jc w:val="center"/>
        </w:trPr>
        <w:tc>
          <w:tcPr>
            <w:tcW w:w="1701" w:type="dxa"/>
          </w:tcPr>
          <w:p w14:paraId="7E052FDF"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RAIM-flag</w:t>
            </w:r>
          </w:p>
        </w:tc>
        <w:tc>
          <w:tcPr>
            <w:tcW w:w="1533" w:type="dxa"/>
          </w:tcPr>
          <w:p w14:paraId="280A7F6A"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w:t>
            </w:r>
          </w:p>
        </w:tc>
        <w:tc>
          <w:tcPr>
            <w:tcW w:w="6405" w:type="dxa"/>
          </w:tcPr>
          <w:p w14:paraId="35C6D3A9" w14:textId="1E9D88F0"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Receiver autonomous integrity monitoring (RAIM) flag of electronic position fixing device; 0 = RAIM not in use = default; 1 = RAIM in use. See Table A7-5</w:t>
            </w:r>
          </w:p>
        </w:tc>
      </w:tr>
      <w:tr w:rsidR="008E0072" w:rsidRPr="008E0072" w14:paraId="7BAB50FE" w14:textId="77777777" w:rsidTr="00182717">
        <w:trPr>
          <w:jc w:val="center"/>
        </w:trPr>
        <w:tc>
          <w:tcPr>
            <w:tcW w:w="1701" w:type="dxa"/>
          </w:tcPr>
          <w:p w14:paraId="0F5D17D0"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Communication state</w:t>
            </w:r>
          </w:p>
        </w:tc>
        <w:tc>
          <w:tcPr>
            <w:tcW w:w="1533" w:type="dxa"/>
          </w:tcPr>
          <w:p w14:paraId="016740B6"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19</w:t>
            </w:r>
          </w:p>
        </w:tc>
        <w:tc>
          <w:tcPr>
            <w:tcW w:w="6405" w:type="dxa"/>
          </w:tcPr>
          <w:p w14:paraId="712A37CB" w14:textId="1C9B10F1"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textAlignment w:val="baseline"/>
              <w:rPr>
                <w:rFonts w:eastAsia="Batang"/>
                <w:sz w:val="20"/>
              </w:rPr>
            </w:pPr>
            <w:r w:rsidRPr="008E0072">
              <w:rPr>
                <w:rFonts w:eastAsia="Batang"/>
                <w:sz w:val="20"/>
              </w:rPr>
              <w:t xml:space="preserve">See Table A7-4 </w:t>
            </w:r>
          </w:p>
        </w:tc>
      </w:tr>
      <w:tr w:rsidR="008E0072" w:rsidRPr="008E0072" w14:paraId="01AA29F6" w14:textId="77777777" w:rsidTr="00182717">
        <w:trPr>
          <w:jc w:val="center"/>
        </w:trPr>
        <w:tc>
          <w:tcPr>
            <w:tcW w:w="1701" w:type="dxa"/>
          </w:tcPr>
          <w:p w14:paraId="764F1B61"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E0072">
              <w:rPr>
                <w:rFonts w:eastAsia="Batang"/>
                <w:sz w:val="20"/>
              </w:rPr>
              <w:t>Number of bits</w:t>
            </w:r>
          </w:p>
        </w:tc>
        <w:tc>
          <w:tcPr>
            <w:tcW w:w="1533" w:type="dxa"/>
          </w:tcPr>
          <w:p w14:paraId="53DA42DC" w14:textId="77777777" w:rsidR="008E0072" w:rsidRPr="008E0072" w:rsidRDefault="008E0072" w:rsidP="008E0072">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baseline"/>
              <w:rPr>
                <w:rFonts w:eastAsia="Batang"/>
                <w:sz w:val="20"/>
              </w:rPr>
            </w:pPr>
            <w:r w:rsidRPr="008E0072">
              <w:rPr>
                <w:rFonts w:eastAsia="Batang"/>
                <w:sz w:val="20"/>
              </w:rPr>
              <w:t>168</w:t>
            </w:r>
          </w:p>
        </w:tc>
        <w:tc>
          <w:tcPr>
            <w:tcW w:w="6405" w:type="dxa"/>
          </w:tcPr>
          <w:p w14:paraId="7743DE0A" w14:textId="77777777" w:rsidR="008E0072" w:rsidRPr="008E0072" w:rsidRDefault="008E0072" w:rsidP="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bl>
    <w:p w14:paraId="78186D73" w14:textId="77777777" w:rsidR="008E0072" w:rsidRPr="008E0072" w:rsidRDefault="008E0072" w:rsidP="008E0072">
      <w:pPr>
        <w:tabs>
          <w:tab w:val="clear" w:pos="1134"/>
          <w:tab w:val="clear" w:pos="1871"/>
          <w:tab w:val="clear" w:pos="2268"/>
        </w:tabs>
        <w:spacing w:before="0"/>
        <w:textAlignment w:val="baseline"/>
        <w:rPr>
          <w:rFonts w:eastAsia="Batang"/>
          <w:i/>
          <w:iCs/>
          <w:sz w:val="20"/>
          <w:lang w:eastAsia="zh-CN"/>
        </w:rPr>
      </w:pPr>
      <w:bookmarkStart w:id="83" w:name="_Ref142119433"/>
      <w:r w:rsidRPr="008E0072">
        <w:rPr>
          <w:rFonts w:eastAsia="Batang"/>
          <w:i/>
          <w:iCs/>
          <w:sz w:val="20"/>
          <w:lang w:eastAsia="zh-CN"/>
        </w:rPr>
        <w:t>Editor’s note: for crewing status an alternative message is being considered with a new message type.</w:t>
      </w:r>
    </w:p>
    <w:bookmarkEnd w:id="83"/>
    <w:p w14:paraId="51AC5F11" w14:textId="77777777" w:rsidR="00E748CF" w:rsidRDefault="00E748CF"/>
    <w:p w14:paraId="56D46AA3" w14:textId="77777777" w:rsidR="00B8519B" w:rsidRDefault="00B8519B" w:rsidP="00B8519B">
      <w:pPr>
        <w:rPr>
          <w:i/>
          <w:iCs/>
        </w:rPr>
      </w:pPr>
      <w:r w:rsidRPr="00A3763E">
        <w:rPr>
          <w:i/>
          <w:iCs/>
        </w:rPr>
        <w:lastRenderedPageBreak/>
        <w:t>(No additional changes prior to this section)</w:t>
      </w:r>
    </w:p>
    <w:p w14:paraId="38F3E501" w14:textId="77777777" w:rsidR="00CE7F12" w:rsidRPr="00CE7F12" w:rsidRDefault="00CE7F12" w:rsidP="00CE7F12">
      <w:pPr>
        <w:keepNext/>
        <w:keepLines/>
        <w:spacing w:before="200"/>
        <w:ind w:left="1134" w:hanging="1134"/>
        <w:textAlignment w:val="baseline"/>
        <w:outlineLvl w:val="1"/>
        <w:rPr>
          <w:rFonts w:eastAsia="Batang"/>
          <w:b/>
          <w:lang w:eastAsia="ja-JP"/>
        </w:rPr>
      </w:pPr>
      <w:bookmarkStart w:id="84" w:name="_Toc48639577"/>
      <w:bookmarkStart w:id="85" w:name="_Toc197413954"/>
      <w:bookmarkStart w:id="86" w:name="_Toc197414964"/>
      <w:bookmarkStart w:id="87" w:name="_Toc197415844"/>
      <w:r w:rsidRPr="00CE7F12">
        <w:rPr>
          <w:rFonts w:eastAsia="Batang"/>
          <w:b/>
        </w:rPr>
        <w:t>A7-3.3</w:t>
      </w:r>
      <w:r w:rsidRPr="00CE7F12">
        <w:rPr>
          <w:rFonts w:eastAsia="Batang"/>
          <w:b/>
        </w:rPr>
        <w:tab/>
        <w:t>Message 5: Ship static and voyage related data</w:t>
      </w:r>
      <w:bookmarkEnd w:id="84"/>
      <w:bookmarkEnd w:id="85"/>
      <w:bookmarkEnd w:id="86"/>
      <w:bookmarkEnd w:id="87"/>
    </w:p>
    <w:p w14:paraId="7FA52450" w14:textId="098E7C74" w:rsidR="00CE7F12" w:rsidRPr="00CE7F12" w:rsidRDefault="00CE7F12" w:rsidP="00CE7F12">
      <w:pPr>
        <w:textAlignment w:val="baseline"/>
        <w:rPr>
          <w:rFonts w:eastAsia="Batang"/>
        </w:rPr>
      </w:pPr>
      <w:r w:rsidRPr="00CE7F12">
        <w:rPr>
          <w:rFonts w:eastAsia="Batang"/>
        </w:rPr>
        <w:t>Should only be used by Class A shipborne stations when reporting static or voyage related data. Existing AIS stations on SAR aircrafts may use Message 5 as described in Rec. ITU-R M.1371</w:t>
      </w:r>
      <w:bookmarkStart w:id="88" w:name="_Hlk36472589"/>
      <w:r w:rsidRPr="00CE7F12">
        <w:rPr>
          <w:rFonts w:eastAsia="Batang"/>
        </w:rPr>
        <w:t xml:space="preserve">. In future implementations SAR aircraft AIS stations </w:t>
      </w:r>
      <w:r w:rsidRPr="0013291D">
        <w:rPr>
          <w:rFonts w:eastAsia="Batang"/>
        </w:rPr>
        <w:t>should</w:t>
      </w:r>
      <w:r w:rsidRPr="00CE7F12">
        <w:rPr>
          <w:rFonts w:eastAsia="Batang"/>
        </w:rPr>
        <w:t xml:space="preserve"> use </w:t>
      </w:r>
      <w:ins w:id="89" w:author="USA" w:date="2025-09-08T12:08:00Z" w16du:dateUtc="2025-09-08T16:08:00Z">
        <w:r w:rsidR="0013291D" w:rsidRPr="0013291D">
          <w:rPr>
            <w:rFonts w:eastAsia="Batang"/>
            <w:highlight w:val="yellow"/>
          </w:rPr>
          <w:t>either Message 5 or</w:t>
        </w:r>
        <w:r w:rsidR="0013291D">
          <w:rPr>
            <w:rFonts w:eastAsia="Batang"/>
          </w:rPr>
          <w:t xml:space="preserve"> </w:t>
        </w:r>
      </w:ins>
      <w:r w:rsidRPr="00CE7F12">
        <w:rPr>
          <w:rFonts w:eastAsia="Batang"/>
        </w:rPr>
        <w:t>Message 24A</w:t>
      </w:r>
      <w:del w:id="90" w:author="USA" w:date="2025-09-08T12:09:00Z" w16du:dateUtc="2025-09-08T16:09:00Z">
        <w:r w:rsidRPr="00CE7F12" w:rsidDel="003B47C9">
          <w:rPr>
            <w:rFonts w:eastAsia="Batang"/>
          </w:rPr>
          <w:delText xml:space="preserve"> </w:delText>
        </w:r>
        <w:r w:rsidRPr="003B47C9" w:rsidDel="003B47C9">
          <w:rPr>
            <w:rFonts w:eastAsia="Batang"/>
            <w:highlight w:val="yellow"/>
          </w:rPr>
          <w:delText>instead</w:delText>
        </w:r>
      </w:del>
      <w:r w:rsidRPr="00CE7F12">
        <w:rPr>
          <w:rFonts w:eastAsia="Batang"/>
        </w:rPr>
        <w:t>.</w:t>
      </w:r>
    </w:p>
    <w:bookmarkEnd w:id="88"/>
    <w:p w14:paraId="7D6EFFCE" w14:textId="499A7594" w:rsidR="00CE7F12" w:rsidRPr="00CE7F12" w:rsidRDefault="00CE7F12" w:rsidP="00CE7F12">
      <w:pPr>
        <w:keepNext/>
        <w:spacing w:before="560" w:after="120"/>
        <w:jc w:val="center"/>
        <w:textAlignment w:val="baseline"/>
        <w:rPr>
          <w:rFonts w:eastAsia="Batang"/>
          <w:caps/>
          <w:sz w:val="20"/>
        </w:rPr>
      </w:pPr>
      <w:r w:rsidRPr="00CE7F12">
        <w:rPr>
          <w:rFonts w:eastAsia="Batang"/>
          <w:caps/>
          <w:sz w:val="20"/>
        </w:rPr>
        <w:t>TABLE A7-7</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701"/>
        <w:gridCol w:w="1560"/>
        <w:gridCol w:w="6378"/>
      </w:tblGrid>
      <w:tr w:rsidR="00CE7F12" w:rsidRPr="00CE7F12" w14:paraId="4EEEC888" w14:textId="77777777" w:rsidTr="00BD68F8">
        <w:trPr>
          <w:cantSplit/>
          <w:tblHeader/>
          <w:jc w:val="center"/>
        </w:trPr>
        <w:tc>
          <w:tcPr>
            <w:tcW w:w="1701" w:type="dxa"/>
            <w:shd w:val="clear" w:color="auto" w:fill="FFFFFF"/>
            <w:vAlign w:val="center"/>
          </w:tcPr>
          <w:p w14:paraId="26586DA9" w14:textId="77777777" w:rsidR="00CE7F12" w:rsidRPr="00CE7F12" w:rsidRDefault="00CE7F12" w:rsidP="00CE7F12">
            <w:pPr>
              <w:keepNext/>
              <w:spacing w:before="80" w:after="80"/>
              <w:jc w:val="center"/>
              <w:textAlignment w:val="baseline"/>
              <w:rPr>
                <w:rFonts w:ascii="Times New Roman Bold" w:eastAsia="Batang" w:hAnsi="Times New Roman Bold" w:cs="Times New Roman Bold"/>
                <w:b/>
                <w:sz w:val="20"/>
              </w:rPr>
            </w:pPr>
            <w:r w:rsidRPr="00CE7F12">
              <w:rPr>
                <w:rFonts w:ascii="Times New Roman Bold" w:eastAsia="Batang" w:hAnsi="Times New Roman Bold" w:cs="Times New Roman Bold"/>
                <w:b/>
                <w:sz w:val="20"/>
              </w:rPr>
              <w:t>Parameter</w:t>
            </w:r>
          </w:p>
        </w:tc>
        <w:tc>
          <w:tcPr>
            <w:tcW w:w="1560" w:type="dxa"/>
            <w:shd w:val="clear" w:color="auto" w:fill="FFFFFF"/>
            <w:vAlign w:val="center"/>
          </w:tcPr>
          <w:p w14:paraId="2973AE8F" w14:textId="77777777" w:rsidR="00CE7F12" w:rsidRPr="00CE7F12" w:rsidRDefault="00CE7F12" w:rsidP="00CE7F12">
            <w:pPr>
              <w:keepNext/>
              <w:spacing w:before="80" w:after="80"/>
              <w:jc w:val="center"/>
              <w:textAlignment w:val="baseline"/>
              <w:rPr>
                <w:rFonts w:ascii="Times New Roman Bold" w:eastAsia="Batang" w:hAnsi="Times New Roman Bold" w:cs="Times New Roman Bold"/>
                <w:b/>
                <w:sz w:val="20"/>
              </w:rPr>
            </w:pPr>
            <w:r w:rsidRPr="00CE7F12">
              <w:rPr>
                <w:rFonts w:ascii="Times New Roman Bold" w:eastAsia="Batang" w:hAnsi="Times New Roman Bold" w:cs="Times New Roman Bold"/>
                <w:b/>
                <w:sz w:val="20"/>
              </w:rPr>
              <w:t>Number of bits</w:t>
            </w:r>
          </w:p>
        </w:tc>
        <w:tc>
          <w:tcPr>
            <w:tcW w:w="6378" w:type="dxa"/>
            <w:shd w:val="clear" w:color="auto" w:fill="FFFFFF"/>
            <w:vAlign w:val="center"/>
          </w:tcPr>
          <w:p w14:paraId="55FC6656" w14:textId="77777777" w:rsidR="00CE7F12" w:rsidRPr="00CE7F12" w:rsidRDefault="00CE7F12" w:rsidP="00CE7F12">
            <w:pPr>
              <w:keepNext/>
              <w:spacing w:before="80" w:after="80"/>
              <w:jc w:val="center"/>
              <w:textAlignment w:val="baseline"/>
              <w:rPr>
                <w:rFonts w:ascii="Times New Roman Bold" w:eastAsia="Batang" w:hAnsi="Times New Roman Bold" w:cs="Times New Roman Bold"/>
                <w:b/>
                <w:sz w:val="20"/>
              </w:rPr>
            </w:pPr>
            <w:r w:rsidRPr="00CE7F12">
              <w:rPr>
                <w:rFonts w:ascii="Times New Roman Bold" w:eastAsia="Batang" w:hAnsi="Times New Roman Bold" w:cs="Times New Roman Bold"/>
                <w:b/>
                <w:sz w:val="20"/>
              </w:rPr>
              <w:t>Description</w:t>
            </w:r>
          </w:p>
        </w:tc>
      </w:tr>
      <w:tr w:rsidR="00CE7F12" w:rsidRPr="00CE7F12" w14:paraId="28C0F34C" w14:textId="77777777" w:rsidTr="00BD68F8">
        <w:trPr>
          <w:cantSplit/>
          <w:jc w:val="center"/>
        </w:trPr>
        <w:tc>
          <w:tcPr>
            <w:tcW w:w="1701" w:type="dxa"/>
          </w:tcPr>
          <w:p w14:paraId="398FFAB3"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Message ID</w:t>
            </w:r>
          </w:p>
        </w:tc>
        <w:tc>
          <w:tcPr>
            <w:tcW w:w="1560" w:type="dxa"/>
          </w:tcPr>
          <w:p w14:paraId="63917114"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6</w:t>
            </w:r>
          </w:p>
        </w:tc>
        <w:tc>
          <w:tcPr>
            <w:tcW w:w="6378" w:type="dxa"/>
          </w:tcPr>
          <w:p w14:paraId="5DABF41D"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Identifier for this Message 5</w:t>
            </w:r>
          </w:p>
        </w:tc>
      </w:tr>
      <w:tr w:rsidR="00CE7F12" w:rsidRPr="00CE7F12" w14:paraId="7688AF81" w14:textId="77777777" w:rsidTr="00BD68F8">
        <w:trPr>
          <w:cantSplit/>
          <w:jc w:val="center"/>
        </w:trPr>
        <w:tc>
          <w:tcPr>
            <w:tcW w:w="1701" w:type="dxa"/>
          </w:tcPr>
          <w:p w14:paraId="0D4280A1"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Repeat indicator</w:t>
            </w:r>
          </w:p>
        </w:tc>
        <w:tc>
          <w:tcPr>
            <w:tcW w:w="1560" w:type="dxa"/>
          </w:tcPr>
          <w:p w14:paraId="4B4D680B"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2</w:t>
            </w:r>
          </w:p>
        </w:tc>
        <w:tc>
          <w:tcPr>
            <w:tcW w:w="6378" w:type="dxa"/>
          </w:tcPr>
          <w:p w14:paraId="739D59BD"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Used by the repeater to indicate how many times a message has been repeated. Refer to § 4.6.1, Annex 2; 0-3; 0 = default; 3 = do not repeat any more </w:t>
            </w:r>
          </w:p>
        </w:tc>
      </w:tr>
      <w:tr w:rsidR="00CE7F12" w:rsidRPr="00CE7F12" w14:paraId="193AAEBA" w14:textId="77777777" w:rsidTr="00BD68F8">
        <w:trPr>
          <w:cantSplit/>
          <w:jc w:val="center"/>
        </w:trPr>
        <w:tc>
          <w:tcPr>
            <w:tcW w:w="1701" w:type="dxa"/>
          </w:tcPr>
          <w:p w14:paraId="74C1CDD6" w14:textId="655C6EBE"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91" w:author="USA" w:date="2025-09-02T09:57:00Z" w16du:dateUtc="2025-09-02T13:57:00Z">
              <w:r w:rsidRPr="00A25B83" w:rsidDel="00510E01">
                <w:rPr>
                  <w:rFonts w:eastAsia="Batang"/>
                  <w:sz w:val="20"/>
                  <w:highlight w:val="yellow"/>
                </w:rPr>
                <w:delText>User</w:delText>
              </w:r>
            </w:del>
            <w:ins w:id="92" w:author="USA" w:date="2025-09-02T09:57:00Z" w16du:dateUtc="2025-09-02T13:57:00Z">
              <w:r w:rsidR="00510E01" w:rsidRPr="00A25B83">
                <w:rPr>
                  <w:rFonts w:eastAsia="Batang"/>
                  <w:sz w:val="20"/>
                  <w:highlight w:val="yellow"/>
                </w:rPr>
                <w:t>Source</w:t>
              </w:r>
            </w:ins>
            <w:r w:rsidRPr="00CE7F12">
              <w:rPr>
                <w:rFonts w:eastAsia="Batang"/>
                <w:sz w:val="20"/>
              </w:rPr>
              <w:t xml:space="preserve"> ID</w:t>
            </w:r>
          </w:p>
        </w:tc>
        <w:tc>
          <w:tcPr>
            <w:tcW w:w="1560" w:type="dxa"/>
          </w:tcPr>
          <w:p w14:paraId="4A029330"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30</w:t>
            </w:r>
          </w:p>
        </w:tc>
        <w:tc>
          <w:tcPr>
            <w:tcW w:w="6378" w:type="dxa"/>
          </w:tcPr>
          <w:p w14:paraId="5FD5696F" w14:textId="61C15423"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93" w:author="USA" w:date="2025-09-02T09:57:00Z" w16du:dateUtc="2025-09-02T13:57:00Z">
              <w:r w:rsidRPr="00A25B83" w:rsidDel="00510E01">
                <w:rPr>
                  <w:rFonts w:eastAsia="Batang"/>
                  <w:sz w:val="20"/>
                  <w:highlight w:val="yellow"/>
                </w:rPr>
                <w:delText>MMSI number</w:delText>
              </w:r>
            </w:del>
            <w:ins w:id="94" w:author="USA" w:date="2025-09-02T09:57:00Z" w16du:dateUtc="2025-09-02T13:57:00Z">
              <w:r w:rsidR="00510E01" w:rsidRPr="00A25B83">
                <w:rPr>
                  <w:rFonts w:eastAsia="Batang"/>
                  <w:sz w:val="20"/>
                  <w:highlight w:val="yellow"/>
                </w:rPr>
                <w:t xml:space="preserve">  Unique Identity of the source of the message per Article </w:t>
              </w:r>
              <w:r w:rsidR="00510E01" w:rsidRPr="00A25B83">
                <w:rPr>
                  <w:rFonts w:eastAsia="Batang"/>
                  <w:b/>
                  <w:bCs/>
                  <w:sz w:val="20"/>
                  <w:highlight w:val="yellow"/>
                </w:rPr>
                <w:t>19</w:t>
              </w:r>
              <w:r w:rsidR="00510E01" w:rsidRPr="00A25B83">
                <w:rPr>
                  <w:rFonts w:eastAsia="Batang"/>
                  <w:sz w:val="20"/>
                  <w:highlight w:val="yellow"/>
                </w:rPr>
                <w:t xml:space="preserve"> and Recommendation ITU-R M.585</w:t>
              </w:r>
            </w:ins>
          </w:p>
        </w:tc>
      </w:tr>
      <w:tr w:rsidR="00CE7F12" w:rsidRPr="00CE7F12" w14:paraId="2A07CD98" w14:textId="77777777" w:rsidTr="00BD68F8">
        <w:trPr>
          <w:cantSplit/>
          <w:jc w:val="center"/>
        </w:trPr>
        <w:tc>
          <w:tcPr>
            <w:tcW w:w="1701" w:type="dxa"/>
          </w:tcPr>
          <w:p w14:paraId="7B4DE285"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AIS version indicator</w:t>
            </w:r>
          </w:p>
        </w:tc>
        <w:tc>
          <w:tcPr>
            <w:tcW w:w="1560" w:type="dxa"/>
          </w:tcPr>
          <w:p w14:paraId="75F7F70F"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2</w:t>
            </w:r>
          </w:p>
        </w:tc>
        <w:tc>
          <w:tcPr>
            <w:tcW w:w="6378" w:type="dxa"/>
          </w:tcPr>
          <w:p w14:paraId="44CDE645" w14:textId="47497716"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0 = station compliant with Recommendation ITU-R M.1371-1</w:t>
            </w:r>
            <w:r w:rsidRPr="00CE7F12">
              <w:rPr>
                <w:rFonts w:eastAsia="Batang"/>
                <w:sz w:val="20"/>
              </w:rPr>
              <w:br/>
              <w:t xml:space="preserve">1 = station compliant with Recommendation ITU-R M.1371-3 </w:t>
            </w:r>
            <w:r w:rsidRPr="00CE7F12">
              <w:rPr>
                <w:rFonts w:eastAsia="Batang"/>
                <w:sz w:val="20"/>
              </w:rPr>
              <w:br/>
              <w:t xml:space="preserve">2 = station compliant with Recommendation ITU-R M.1371-5 </w:t>
            </w:r>
            <w:r w:rsidRPr="00CE7F12">
              <w:rPr>
                <w:rFonts w:eastAsia="Batang"/>
                <w:sz w:val="20"/>
              </w:rPr>
              <w:br/>
              <w:t>3 = station compliant with Recommendation ITU-R M.1371-6 (or later)</w:t>
            </w:r>
          </w:p>
        </w:tc>
      </w:tr>
      <w:tr w:rsidR="00CE7F12" w:rsidRPr="00CE7F12" w14:paraId="32C33D42" w14:textId="77777777" w:rsidTr="00BD68F8">
        <w:trPr>
          <w:cantSplit/>
          <w:jc w:val="center"/>
        </w:trPr>
        <w:tc>
          <w:tcPr>
            <w:tcW w:w="1701" w:type="dxa"/>
          </w:tcPr>
          <w:p w14:paraId="0867029C"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IMO number (1)</w:t>
            </w:r>
          </w:p>
        </w:tc>
        <w:tc>
          <w:tcPr>
            <w:tcW w:w="1560" w:type="dxa"/>
          </w:tcPr>
          <w:p w14:paraId="72DBCB99"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30</w:t>
            </w:r>
          </w:p>
        </w:tc>
        <w:tc>
          <w:tcPr>
            <w:tcW w:w="6378" w:type="dxa"/>
          </w:tcPr>
          <w:p w14:paraId="751E9DDF" w14:textId="21B30163"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p w14:paraId="329B666E"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0000000001-0000999999 not used </w:t>
            </w:r>
          </w:p>
          <w:p w14:paraId="0EB54B87"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0001000000-0009999999 = valid IMO number;</w:t>
            </w:r>
          </w:p>
          <w:p w14:paraId="5C1F2B0B"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0010000000-1073741823 = official flag state number.</w:t>
            </w:r>
          </w:p>
        </w:tc>
      </w:tr>
      <w:tr w:rsidR="00CE7F12" w:rsidRPr="00CE7F12" w14:paraId="4446C536" w14:textId="77777777" w:rsidTr="00BD68F8">
        <w:trPr>
          <w:cantSplit/>
          <w:jc w:val="center"/>
        </w:trPr>
        <w:tc>
          <w:tcPr>
            <w:tcW w:w="1701" w:type="dxa"/>
          </w:tcPr>
          <w:p w14:paraId="0711D4E9"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Call sign</w:t>
            </w:r>
          </w:p>
        </w:tc>
        <w:tc>
          <w:tcPr>
            <w:tcW w:w="1560" w:type="dxa"/>
          </w:tcPr>
          <w:p w14:paraId="5221B081"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42</w:t>
            </w:r>
          </w:p>
        </w:tc>
        <w:tc>
          <w:tcPr>
            <w:tcW w:w="6378" w:type="dxa"/>
          </w:tcPr>
          <w:p w14:paraId="717D381A"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7 x 6 bit ASCII characters, @@@@@@@ = not available = default.</w:t>
            </w:r>
          </w:p>
          <w:p w14:paraId="6BDE2538"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Craft associated with a parent vessel, should use “A” followed by the last 6 digits of the MMSI of the parent vessel. Examples of these craft include towed vessels, rescue boats, tenders, lifeboats and liferafts. </w:t>
            </w:r>
          </w:p>
        </w:tc>
      </w:tr>
      <w:tr w:rsidR="00CE7F12" w:rsidRPr="00CE7F12" w14:paraId="53E8E3C1" w14:textId="77777777" w:rsidTr="00BD68F8">
        <w:trPr>
          <w:cantSplit/>
          <w:jc w:val="center"/>
        </w:trPr>
        <w:tc>
          <w:tcPr>
            <w:tcW w:w="1701" w:type="dxa"/>
          </w:tcPr>
          <w:p w14:paraId="6A0889CC"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Name</w:t>
            </w:r>
          </w:p>
        </w:tc>
        <w:tc>
          <w:tcPr>
            <w:tcW w:w="1560" w:type="dxa"/>
          </w:tcPr>
          <w:p w14:paraId="649B4780"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120</w:t>
            </w:r>
          </w:p>
        </w:tc>
        <w:tc>
          <w:tcPr>
            <w:tcW w:w="6378" w:type="dxa"/>
          </w:tcPr>
          <w:p w14:paraId="3412E506" w14:textId="440C010B"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Maximum 20 characters 6 bit ASCII, as defined in Table A7-2 “@@@@@@@@@@@@@@@@@@@@” = not available = default. </w:t>
            </w:r>
            <w:r w:rsidRPr="00CE7F12">
              <w:rPr>
                <w:rFonts w:eastAsia="Batang"/>
                <w:sz w:val="20"/>
              </w:rPr>
              <w:br/>
              <w:t>The Name should be as shown on the station radio license..</w:t>
            </w:r>
          </w:p>
        </w:tc>
      </w:tr>
    </w:tbl>
    <w:p w14:paraId="28765561" w14:textId="77777777" w:rsidR="00CE7F12" w:rsidRPr="00CE7F12" w:rsidRDefault="00CE7F12" w:rsidP="00CE7F12">
      <w:pPr>
        <w:tabs>
          <w:tab w:val="clear" w:pos="1134"/>
          <w:tab w:val="clear" w:pos="1871"/>
          <w:tab w:val="clear" w:pos="2268"/>
        </w:tabs>
        <w:spacing w:before="0"/>
        <w:textAlignment w:val="baseline"/>
        <w:rPr>
          <w:rFonts w:eastAsia="Batang"/>
          <w:sz w:val="20"/>
          <w:lang w:eastAsia="zh-CN"/>
        </w:rPr>
      </w:pPr>
    </w:p>
    <w:p w14:paraId="5EB64427" w14:textId="1B90CAA1" w:rsidR="00CE7F12" w:rsidRPr="00CE7F12" w:rsidRDefault="00CE7F12" w:rsidP="00CE7F12">
      <w:pPr>
        <w:keepNext/>
        <w:spacing w:before="560" w:after="120"/>
        <w:jc w:val="center"/>
        <w:textAlignment w:val="baseline"/>
        <w:rPr>
          <w:rFonts w:eastAsia="Batang"/>
          <w:caps/>
          <w:sz w:val="20"/>
        </w:rPr>
      </w:pPr>
      <w:r w:rsidRPr="00CE7F12">
        <w:rPr>
          <w:rFonts w:eastAsia="Batang"/>
          <w:caps/>
          <w:sz w:val="20"/>
        </w:rPr>
        <w:t>TABLE A7-7 (</w:t>
      </w:r>
      <w:r w:rsidRPr="00CE7F12">
        <w:rPr>
          <w:rFonts w:eastAsia="Batang"/>
          <w:i/>
          <w:iCs/>
          <w:sz w:val="20"/>
        </w:rPr>
        <w:t>end</w:t>
      </w:r>
      <w:r w:rsidRPr="00CE7F12">
        <w:rPr>
          <w:rFonts w:eastAsia="Batang"/>
          <w:caps/>
          <w:sz w:val="20"/>
        </w:rP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701"/>
        <w:gridCol w:w="1560"/>
        <w:gridCol w:w="6378"/>
      </w:tblGrid>
      <w:tr w:rsidR="00CE7F12" w:rsidRPr="00CE7F12" w14:paraId="3BA6C665" w14:textId="77777777" w:rsidTr="00BD68F8">
        <w:trPr>
          <w:cantSplit/>
          <w:tblHeader/>
          <w:jc w:val="center"/>
        </w:trPr>
        <w:tc>
          <w:tcPr>
            <w:tcW w:w="1701" w:type="dxa"/>
            <w:shd w:val="clear" w:color="auto" w:fill="FFFFFF"/>
            <w:vAlign w:val="center"/>
          </w:tcPr>
          <w:p w14:paraId="116164D0" w14:textId="77777777" w:rsidR="00CE7F12" w:rsidRPr="00CE7F12" w:rsidRDefault="00CE7F12" w:rsidP="00CE7F12">
            <w:pPr>
              <w:keepNext/>
              <w:spacing w:before="80" w:after="80"/>
              <w:jc w:val="center"/>
              <w:textAlignment w:val="baseline"/>
              <w:rPr>
                <w:rFonts w:ascii="Times New Roman Bold" w:eastAsia="Batang" w:hAnsi="Times New Roman Bold" w:cs="Times New Roman Bold"/>
                <w:b/>
                <w:sz w:val="20"/>
              </w:rPr>
            </w:pPr>
            <w:r w:rsidRPr="00CE7F12">
              <w:rPr>
                <w:rFonts w:ascii="Times New Roman Bold" w:eastAsia="Batang" w:hAnsi="Times New Roman Bold" w:cs="Times New Roman Bold"/>
                <w:b/>
                <w:sz w:val="20"/>
              </w:rPr>
              <w:t>Parameter</w:t>
            </w:r>
          </w:p>
        </w:tc>
        <w:tc>
          <w:tcPr>
            <w:tcW w:w="1560" w:type="dxa"/>
            <w:shd w:val="clear" w:color="auto" w:fill="FFFFFF"/>
            <w:vAlign w:val="center"/>
          </w:tcPr>
          <w:p w14:paraId="60652E77" w14:textId="77777777" w:rsidR="00CE7F12" w:rsidRPr="00CE7F12" w:rsidRDefault="00CE7F12" w:rsidP="00CE7F12">
            <w:pPr>
              <w:keepNext/>
              <w:spacing w:before="80" w:after="80"/>
              <w:jc w:val="center"/>
              <w:textAlignment w:val="baseline"/>
              <w:rPr>
                <w:rFonts w:ascii="Times New Roman Bold" w:eastAsia="Batang" w:hAnsi="Times New Roman Bold" w:cs="Times New Roman Bold"/>
                <w:b/>
                <w:sz w:val="20"/>
              </w:rPr>
            </w:pPr>
            <w:r w:rsidRPr="00CE7F12">
              <w:rPr>
                <w:rFonts w:ascii="Times New Roman Bold" w:eastAsia="Batang" w:hAnsi="Times New Roman Bold" w:cs="Times New Roman Bold"/>
                <w:b/>
                <w:sz w:val="20"/>
              </w:rPr>
              <w:t>Number of bits</w:t>
            </w:r>
          </w:p>
        </w:tc>
        <w:tc>
          <w:tcPr>
            <w:tcW w:w="6378" w:type="dxa"/>
            <w:shd w:val="clear" w:color="auto" w:fill="FFFFFF"/>
            <w:vAlign w:val="center"/>
          </w:tcPr>
          <w:p w14:paraId="24B48032" w14:textId="77777777" w:rsidR="00CE7F12" w:rsidRPr="00CE7F12" w:rsidRDefault="00CE7F12" w:rsidP="00CE7F12">
            <w:pPr>
              <w:keepNext/>
              <w:spacing w:before="80" w:after="80"/>
              <w:jc w:val="center"/>
              <w:textAlignment w:val="baseline"/>
              <w:rPr>
                <w:rFonts w:ascii="Times New Roman Bold" w:eastAsia="Batang" w:hAnsi="Times New Roman Bold" w:cs="Times New Roman Bold"/>
                <w:b/>
                <w:sz w:val="20"/>
              </w:rPr>
            </w:pPr>
            <w:r w:rsidRPr="00CE7F12">
              <w:rPr>
                <w:rFonts w:ascii="Times New Roman Bold" w:eastAsia="Batang" w:hAnsi="Times New Roman Bold" w:cs="Times New Roman Bold"/>
                <w:b/>
                <w:sz w:val="20"/>
              </w:rPr>
              <w:t>Description</w:t>
            </w:r>
          </w:p>
        </w:tc>
      </w:tr>
      <w:tr w:rsidR="00CE7F12" w:rsidRPr="00CE7F12" w14:paraId="39413EEB" w14:textId="77777777" w:rsidTr="00BD68F8">
        <w:trPr>
          <w:cantSplit/>
          <w:jc w:val="center"/>
        </w:trPr>
        <w:tc>
          <w:tcPr>
            <w:tcW w:w="1701" w:type="dxa"/>
          </w:tcPr>
          <w:p w14:paraId="0815EE6E"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Type of ship and cargo type</w:t>
            </w:r>
          </w:p>
        </w:tc>
        <w:tc>
          <w:tcPr>
            <w:tcW w:w="1560" w:type="dxa"/>
          </w:tcPr>
          <w:p w14:paraId="4C68AE5A"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8</w:t>
            </w:r>
          </w:p>
        </w:tc>
        <w:tc>
          <w:tcPr>
            <w:tcW w:w="6378" w:type="dxa"/>
          </w:tcPr>
          <w:p w14:paraId="66F59BF8"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0 = not available or no ship = default</w:t>
            </w:r>
            <w:r w:rsidRPr="00CE7F12">
              <w:rPr>
                <w:rFonts w:eastAsia="Batang"/>
                <w:sz w:val="20"/>
              </w:rPr>
              <w:br/>
              <w:t>1-99 = as defined in § A7-3.3.2</w:t>
            </w:r>
            <w:r w:rsidRPr="00CE7F12">
              <w:rPr>
                <w:rFonts w:eastAsia="Batang"/>
                <w:sz w:val="20"/>
              </w:rPr>
              <w:br/>
              <w:t>100-199 = reserved, for regional use</w:t>
            </w:r>
            <w:r w:rsidRPr="00CE7F12">
              <w:rPr>
                <w:rFonts w:eastAsia="Batang"/>
                <w:sz w:val="20"/>
              </w:rPr>
              <w:br/>
              <w:t>200-255 = reserved, for future use</w:t>
            </w:r>
          </w:p>
          <w:p w14:paraId="776D5ACC" w14:textId="1CBA4ED8"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E7F12" w:rsidRPr="00CE7F12" w14:paraId="3533D90C" w14:textId="77777777" w:rsidTr="00BD68F8">
        <w:trPr>
          <w:cantSplit/>
          <w:jc w:val="center"/>
        </w:trPr>
        <w:tc>
          <w:tcPr>
            <w:tcW w:w="1701" w:type="dxa"/>
          </w:tcPr>
          <w:p w14:paraId="17178C20"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Overall dimension/</w:t>
            </w:r>
            <w:r w:rsidRPr="00CE7F12">
              <w:rPr>
                <w:rFonts w:eastAsia="Batang"/>
                <w:sz w:val="20"/>
              </w:rPr>
              <w:br/>
              <w:t>reference for position</w:t>
            </w:r>
          </w:p>
        </w:tc>
        <w:tc>
          <w:tcPr>
            <w:tcW w:w="1560" w:type="dxa"/>
          </w:tcPr>
          <w:p w14:paraId="7D67576D"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30</w:t>
            </w:r>
          </w:p>
        </w:tc>
        <w:tc>
          <w:tcPr>
            <w:tcW w:w="6378" w:type="dxa"/>
          </w:tcPr>
          <w:p w14:paraId="0091EC75" w14:textId="326F6B78"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Reference point for reported position.</w:t>
            </w:r>
            <w:r w:rsidRPr="00CE7F12">
              <w:rPr>
                <w:rFonts w:eastAsia="Batang"/>
                <w:sz w:val="20"/>
              </w:rPr>
              <w:br/>
              <w:t>Also indicates the dimension of ship (m) (see Fig. A7-1 and § A7-3.3.3)</w:t>
            </w:r>
          </w:p>
          <w:p w14:paraId="792901B8" w14:textId="7B080CDA"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0 = not available = default A = B = C = D be set to “0”</w:t>
            </w:r>
          </w:p>
        </w:tc>
      </w:tr>
      <w:tr w:rsidR="00CE7F12" w:rsidRPr="00CE7F12" w14:paraId="36F5CAC9" w14:textId="77777777" w:rsidTr="00BD68F8">
        <w:trPr>
          <w:cantSplit/>
          <w:jc w:val="center"/>
        </w:trPr>
        <w:tc>
          <w:tcPr>
            <w:tcW w:w="1701" w:type="dxa"/>
          </w:tcPr>
          <w:p w14:paraId="211A6147"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lastRenderedPageBreak/>
              <w:t>Type of electronic position fixing device</w:t>
            </w:r>
          </w:p>
        </w:tc>
        <w:tc>
          <w:tcPr>
            <w:tcW w:w="1560" w:type="dxa"/>
          </w:tcPr>
          <w:p w14:paraId="0C1291F3"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4</w:t>
            </w:r>
          </w:p>
        </w:tc>
        <w:tc>
          <w:tcPr>
            <w:tcW w:w="6378" w:type="dxa"/>
          </w:tcPr>
          <w:p w14:paraId="3F75D0BF" w14:textId="690A4F1F"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0 = not available = default</w:t>
            </w:r>
            <w:r w:rsidRPr="00CE7F12">
              <w:rPr>
                <w:rFonts w:eastAsia="Batang"/>
                <w:sz w:val="20"/>
              </w:rPr>
              <w:br/>
              <w:t>1 = GPS</w:t>
            </w:r>
            <w:r w:rsidRPr="00CE7F12">
              <w:rPr>
                <w:rFonts w:eastAsia="Batang"/>
                <w:sz w:val="20"/>
              </w:rPr>
              <w:br/>
              <w:t>2 = GLONASS</w:t>
            </w:r>
            <w:r w:rsidRPr="00CE7F12">
              <w:rPr>
                <w:rFonts w:eastAsia="Batang"/>
                <w:sz w:val="20"/>
              </w:rPr>
              <w:br/>
              <w:t>3 = combined GNSS</w:t>
            </w:r>
            <w:r w:rsidRPr="00CE7F12">
              <w:rPr>
                <w:rFonts w:eastAsia="Batang"/>
                <w:sz w:val="20"/>
              </w:rPr>
              <w:br/>
              <w:t>4 = Loran</w:t>
            </w:r>
            <w:r w:rsidRPr="00CE7F12">
              <w:rPr>
                <w:rFonts w:eastAsia="Batang"/>
                <w:sz w:val="20"/>
              </w:rPr>
              <w:br/>
              <w:t>5 = Chayka</w:t>
            </w:r>
            <w:r w:rsidRPr="00CE7F12">
              <w:rPr>
                <w:rFonts w:eastAsia="Batang"/>
                <w:sz w:val="20"/>
              </w:rPr>
              <w:br/>
              <w:t xml:space="preserve">6 = INS </w:t>
            </w:r>
            <w:r w:rsidRPr="00CE7F12">
              <w:rPr>
                <w:rFonts w:eastAsia="Batang"/>
                <w:sz w:val="20"/>
              </w:rPr>
              <w:br/>
              <w:t xml:space="preserve">7 = manually inputted = surveyed or charted position </w:t>
            </w:r>
            <w:r w:rsidRPr="00CE7F12">
              <w:rPr>
                <w:rFonts w:eastAsia="Batang"/>
                <w:sz w:val="20"/>
              </w:rPr>
              <w:br/>
              <w:t>8 = Galileo,</w:t>
            </w:r>
          </w:p>
          <w:p w14:paraId="25D61571" w14:textId="713FE69E"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9 = BDS</w:t>
            </w:r>
            <w:r w:rsidRPr="00CE7F12">
              <w:rPr>
                <w:rFonts w:eastAsia="Batang"/>
                <w:sz w:val="20"/>
              </w:rPr>
              <w:br/>
              <w:t>10 &amp; 11 = not used = reserved for future use</w:t>
            </w:r>
            <w:r w:rsidRPr="00CE7F12">
              <w:rPr>
                <w:rFonts w:eastAsia="Batang"/>
                <w:sz w:val="20"/>
              </w:rPr>
              <w:br/>
              <w:t>12 = integrated PNT system</w:t>
            </w:r>
          </w:p>
          <w:p w14:paraId="210152AA"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13 = inertial navigation system</w:t>
            </w:r>
          </w:p>
          <w:p w14:paraId="4ACD0997"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14 = terrestrial radio navigation system</w:t>
            </w:r>
            <w:r w:rsidRPr="00CE7F12">
              <w:rPr>
                <w:rFonts w:eastAsia="Batang"/>
                <w:sz w:val="20"/>
              </w:rPr>
              <w:br/>
              <w:t>15 = internal GNSS</w:t>
            </w:r>
          </w:p>
        </w:tc>
      </w:tr>
      <w:tr w:rsidR="00CE7F12" w:rsidRPr="00CE7F12" w14:paraId="3352EFA1" w14:textId="77777777" w:rsidTr="00BD68F8">
        <w:trPr>
          <w:cantSplit/>
          <w:jc w:val="center"/>
        </w:trPr>
        <w:tc>
          <w:tcPr>
            <w:tcW w:w="1701" w:type="dxa"/>
          </w:tcPr>
          <w:p w14:paraId="0E714E33"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ETA</w:t>
            </w:r>
          </w:p>
        </w:tc>
        <w:tc>
          <w:tcPr>
            <w:tcW w:w="1560" w:type="dxa"/>
          </w:tcPr>
          <w:p w14:paraId="2BD1B174"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20</w:t>
            </w:r>
          </w:p>
        </w:tc>
        <w:tc>
          <w:tcPr>
            <w:tcW w:w="6378" w:type="dxa"/>
          </w:tcPr>
          <w:p w14:paraId="26916817" w14:textId="3B7F2B7E"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Estimated time of arrival; MMDDHHMM UTC</w:t>
            </w:r>
            <w:r w:rsidRPr="00CE7F12">
              <w:rPr>
                <w:rFonts w:eastAsia="Batang"/>
                <w:sz w:val="20"/>
              </w:rPr>
              <w:br/>
              <w:t>Bits 19-16: month; 1-12; 0 = not available = default</w:t>
            </w:r>
            <w:r w:rsidRPr="00CE7F12">
              <w:rPr>
                <w:rFonts w:eastAsia="Batang"/>
                <w:sz w:val="20"/>
              </w:rPr>
              <w:br/>
              <w:t>Bits 15-11: day; 1-31; 0 = not available = default</w:t>
            </w:r>
            <w:r w:rsidRPr="00CE7F12">
              <w:rPr>
                <w:rFonts w:eastAsia="Batang"/>
                <w:sz w:val="20"/>
              </w:rPr>
              <w:br/>
              <w:t>Bits 10-6: hour; 0-23; 24 = not available = default</w:t>
            </w:r>
            <w:r w:rsidRPr="00CE7F12">
              <w:rPr>
                <w:rFonts w:eastAsia="Batang"/>
                <w:sz w:val="20"/>
              </w:rPr>
              <w:br/>
              <w:t xml:space="preserve">Bits 5-0: minute; 0-59; 60 = not available = default </w:t>
            </w:r>
            <w:r w:rsidRPr="00CE7F12">
              <w:rPr>
                <w:rFonts w:eastAsia="Batang"/>
                <w:sz w:val="20"/>
              </w:rPr>
              <w:br/>
            </w:r>
          </w:p>
        </w:tc>
      </w:tr>
      <w:tr w:rsidR="00CE7F12" w:rsidRPr="00CE7F12" w14:paraId="4D26D506" w14:textId="77777777" w:rsidTr="00BD68F8">
        <w:trPr>
          <w:cantSplit/>
          <w:jc w:val="center"/>
        </w:trPr>
        <w:tc>
          <w:tcPr>
            <w:tcW w:w="1701" w:type="dxa"/>
          </w:tcPr>
          <w:p w14:paraId="0FBFD2F3"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Maximum present static draught</w:t>
            </w:r>
          </w:p>
        </w:tc>
        <w:tc>
          <w:tcPr>
            <w:tcW w:w="1560" w:type="dxa"/>
          </w:tcPr>
          <w:p w14:paraId="4D0C777D"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8</w:t>
            </w:r>
          </w:p>
        </w:tc>
        <w:tc>
          <w:tcPr>
            <w:tcW w:w="6378" w:type="dxa"/>
          </w:tcPr>
          <w:p w14:paraId="7250CDA0"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In 1/10 m, 255 = draught 25.5 m or greater, 0 = not available = default; </w:t>
            </w:r>
            <w:r w:rsidRPr="00CE7F12">
              <w:rPr>
                <w:rFonts w:eastAsia="Batang"/>
                <w:sz w:val="20"/>
              </w:rPr>
              <w:br/>
              <w:t>in accordance with IMO Resolution A.851</w:t>
            </w:r>
          </w:p>
          <w:p w14:paraId="20ED5D73" w14:textId="18B4506D"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E7F12" w:rsidRPr="00CE7F12" w14:paraId="1016A155" w14:textId="77777777" w:rsidTr="00BD68F8">
        <w:trPr>
          <w:cantSplit/>
          <w:jc w:val="center"/>
        </w:trPr>
        <w:tc>
          <w:tcPr>
            <w:tcW w:w="1701" w:type="dxa"/>
          </w:tcPr>
          <w:p w14:paraId="65C7359F"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Destination</w:t>
            </w:r>
          </w:p>
        </w:tc>
        <w:tc>
          <w:tcPr>
            <w:tcW w:w="1560" w:type="dxa"/>
          </w:tcPr>
          <w:p w14:paraId="26610AED"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120</w:t>
            </w:r>
          </w:p>
        </w:tc>
        <w:tc>
          <w:tcPr>
            <w:tcW w:w="6378" w:type="dxa"/>
          </w:tcPr>
          <w:p w14:paraId="73ECEABB"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Maximum 20 characters using 6-bit ASCII; </w:t>
            </w:r>
            <w:r w:rsidRPr="00CE7F12">
              <w:rPr>
                <w:rFonts w:eastAsia="Batang"/>
                <w:sz w:val="20"/>
              </w:rPr>
              <w:br/>
              <w:t>@@@@@@@@@@@@@@@@@@@@ = not available</w:t>
            </w:r>
          </w:p>
          <w:p w14:paraId="62F5F075" w14:textId="587E1C4B"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CE7F12" w:rsidRPr="00CE7F12" w14:paraId="64DCF1BB" w14:textId="77777777" w:rsidTr="00BD68F8">
        <w:trPr>
          <w:cantSplit/>
          <w:jc w:val="center"/>
        </w:trPr>
        <w:tc>
          <w:tcPr>
            <w:tcW w:w="1701" w:type="dxa"/>
          </w:tcPr>
          <w:p w14:paraId="4F37F1C6"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DTE</w:t>
            </w:r>
          </w:p>
        </w:tc>
        <w:tc>
          <w:tcPr>
            <w:tcW w:w="1560" w:type="dxa"/>
          </w:tcPr>
          <w:p w14:paraId="3043261A"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1</w:t>
            </w:r>
          </w:p>
        </w:tc>
        <w:tc>
          <w:tcPr>
            <w:tcW w:w="6378" w:type="dxa"/>
          </w:tcPr>
          <w:p w14:paraId="1B197FE0"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Data terminal equipment (DTE) ready (see § A7-3.3.1)</w:t>
            </w:r>
          </w:p>
          <w:p w14:paraId="3C4B7257" w14:textId="035A0D18"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0 = available </w:t>
            </w:r>
          </w:p>
          <w:p w14:paraId="356E55C3" w14:textId="2C419914"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 xml:space="preserve">1 = not available = default </w:t>
            </w:r>
          </w:p>
        </w:tc>
      </w:tr>
      <w:tr w:rsidR="00CE7F12" w:rsidRPr="00CE7F12" w14:paraId="4F2C6228" w14:textId="77777777" w:rsidTr="00BD68F8">
        <w:trPr>
          <w:cantSplit/>
          <w:jc w:val="center"/>
        </w:trPr>
        <w:tc>
          <w:tcPr>
            <w:tcW w:w="1701" w:type="dxa"/>
          </w:tcPr>
          <w:p w14:paraId="0B326F40" w14:textId="6AB02D92"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95" w:author="USA" w:date="2025-09-02T09:44:00Z" w16du:dateUtc="2025-09-02T13:44:00Z">
              <w:r w:rsidRPr="00A25B83" w:rsidDel="00CE7F12">
                <w:rPr>
                  <w:rFonts w:eastAsia="Batang"/>
                  <w:sz w:val="20"/>
                  <w:highlight w:val="yellow"/>
                </w:rPr>
                <w:delText>Spare</w:delText>
              </w:r>
            </w:del>
            <w:ins w:id="96" w:author="USA" w:date="2025-09-02T09:45:00Z" w16du:dateUtc="2025-09-02T13:45:00Z">
              <w:r w:rsidRPr="00A25B83">
                <w:rPr>
                  <w:rFonts w:eastAsia="Batang"/>
                  <w:sz w:val="20"/>
                  <w:highlight w:val="yellow"/>
                </w:rPr>
                <w:t xml:space="preserve"> </w:t>
              </w:r>
              <w:r w:rsidRPr="00A25B83">
                <w:rPr>
                  <w:sz w:val="20"/>
                  <w:highlight w:val="yellow"/>
                  <w:lang w:val="fr-FR"/>
                </w:rPr>
                <w:t>DTE (Application Specific Messages)</w:t>
              </w:r>
            </w:ins>
          </w:p>
        </w:tc>
        <w:tc>
          <w:tcPr>
            <w:tcW w:w="1560" w:type="dxa"/>
          </w:tcPr>
          <w:p w14:paraId="28E29556"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1</w:t>
            </w:r>
          </w:p>
        </w:tc>
        <w:tc>
          <w:tcPr>
            <w:tcW w:w="6378" w:type="dxa"/>
          </w:tcPr>
          <w:p w14:paraId="1787C8BB" w14:textId="20CA2A54"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97" w:author="USA" w:date="2025-09-02T09:45:00Z" w16du:dateUtc="2025-09-02T13:45:00Z">
              <w:r w:rsidRPr="00A25B83" w:rsidDel="00CE7F12">
                <w:rPr>
                  <w:rFonts w:eastAsia="Batang"/>
                  <w:sz w:val="20"/>
                  <w:highlight w:val="yellow"/>
                </w:rPr>
                <w:delText>Should be set to zero. Reserved for future use</w:delText>
              </w:r>
            </w:del>
            <w:ins w:id="98" w:author="USA" w:date="2025-09-02T09:45:00Z" w16du:dateUtc="2025-09-02T13:45:00Z">
              <w:r w:rsidRPr="00A25B83">
                <w:rPr>
                  <w:rFonts w:eastAsia="Batang"/>
                  <w:sz w:val="20"/>
                  <w:highlight w:val="yellow"/>
                </w:rPr>
                <w:t xml:space="preserve"> </w:t>
              </w:r>
            </w:ins>
            <w:ins w:id="99" w:author="USA" w:date="2025-09-02T09:47:00Z" w16du:dateUtc="2025-09-02T13:47:00Z">
              <w:r w:rsidRPr="00A25B83">
                <w:rPr>
                  <w:sz w:val="20"/>
                  <w:highlight w:val="yellow"/>
                  <w:lang w:val="en-US"/>
                </w:rPr>
                <w:t>Data terminal equipment (DTE) ready (0 = available, 1 = not available = default) (see § </w:t>
              </w:r>
            </w:ins>
            <w:ins w:id="100" w:author="USA" w:date="2025-09-02T09:48:00Z" w16du:dateUtc="2025-09-02T13:48:00Z">
              <w:r w:rsidR="00510E01" w:rsidRPr="00A25B83">
                <w:rPr>
                  <w:sz w:val="20"/>
                  <w:highlight w:val="yellow"/>
                  <w:lang w:val="en-US"/>
                </w:rPr>
                <w:t>A7-</w:t>
              </w:r>
            </w:ins>
            <w:ins w:id="101" w:author="USA" w:date="2025-09-02T09:47:00Z" w16du:dateUtc="2025-09-02T13:47:00Z">
              <w:r w:rsidRPr="00A25B83">
                <w:rPr>
                  <w:sz w:val="20"/>
                  <w:highlight w:val="yellow"/>
                  <w:lang w:val="en-US"/>
                </w:rPr>
                <w:t>3.3.1)</w:t>
              </w:r>
            </w:ins>
          </w:p>
        </w:tc>
      </w:tr>
      <w:tr w:rsidR="00CE7F12" w:rsidRPr="00CE7F12" w14:paraId="1AAC5DFC" w14:textId="77777777" w:rsidTr="00BD68F8">
        <w:trPr>
          <w:cantSplit/>
          <w:jc w:val="center"/>
        </w:trPr>
        <w:tc>
          <w:tcPr>
            <w:tcW w:w="1701" w:type="dxa"/>
          </w:tcPr>
          <w:p w14:paraId="74BE8985"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Number of bits</w:t>
            </w:r>
          </w:p>
        </w:tc>
        <w:tc>
          <w:tcPr>
            <w:tcW w:w="1560" w:type="dxa"/>
          </w:tcPr>
          <w:p w14:paraId="4CAEB039"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CE7F12">
              <w:rPr>
                <w:rFonts w:eastAsia="Batang"/>
                <w:sz w:val="20"/>
              </w:rPr>
              <w:t>424</w:t>
            </w:r>
          </w:p>
        </w:tc>
        <w:tc>
          <w:tcPr>
            <w:tcW w:w="6378" w:type="dxa"/>
          </w:tcPr>
          <w:p w14:paraId="64AB4CC0" w14:textId="77777777" w:rsidR="00CE7F12" w:rsidRPr="00CE7F12" w:rsidRDefault="00CE7F12" w:rsidP="00CE7F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CE7F12">
              <w:rPr>
                <w:rFonts w:eastAsia="Batang"/>
                <w:sz w:val="20"/>
              </w:rPr>
              <w:t>Occupies 2 slots</w:t>
            </w:r>
          </w:p>
        </w:tc>
      </w:tr>
    </w:tbl>
    <w:p w14:paraId="619E462A" w14:textId="77777777" w:rsidR="00CE7F12" w:rsidRPr="00CE7F12" w:rsidRDefault="00CE7F12" w:rsidP="00CE7F12">
      <w:pPr>
        <w:numPr>
          <w:ilvl w:val="0"/>
          <w:numId w:val="5"/>
        </w:numPr>
        <w:tabs>
          <w:tab w:val="clear" w:pos="1134"/>
          <w:tab w:val="clear" w:pos="1871"/>
          <w:tab w:val="clear" w:pos="2268"/>
        </w:tabs>
        <w:spacing w:before="0"/>
        <w:textAlignment w:val="baseline"/>
        <w:rPr>
          <w:rFonts w:eastAsia="Batang"/>
          <w:sz w:val="20"/>
          <w:lang w:eastAsia="zh-CN"/>
        </w:rPr>
      </w:pPr>
      <w:r w:rsidRPr="00CE7F12">
        <w:rPr>
          <w:rFonts w:eastAsia="Batang"/>
          <w:sz w:val="20"/>
          <w:lang w:eastAsia="zh-CN"/>
        </w:rPr>
        <w:t>“IMO number parameter should be in accordance with the IMO ship identification number scheme adopted by IMO (Resolution A.1117(30)). If the ship does not have an IMO number, an official flag State number should be used.”</w:t>
      </w:r>
    </w:p>
    <w:p w14:paraId="385C5693" w14:textId="5B25EB44" w:rsidR="00CE7F12" w:rsidRDefault="00F44332" w:rsidP="00CE7F12">
      <w:r w:rsidRPr="00F44332">
        <w:t>Editor’s note: To be approved by IMO NCSR 12</w:t>
      </w:r>
    </w:p>
    <w:p w14:paraId="0EAD5E82" w14:textId="77777777" w:rsidR="00F44332" w:rsidRPr="00F44332" w:rsidRDefault="00F44332" w:rsidP="00CE7F12">
      <w:pPr>
        <w:rPr>
          <w:ins w:id="102" w:author="USA" w:date="2025-09-02T10:01:00Z" w16du:dateUtc="2025-09-02T14:01:00Z"/>
        </w:rPr>
      </w:pPr>
    </w:p>
    <w:p w14:paraId="7B30787D" w14:textId="77777777" w:rsidR="00F44332" w:rsidRPr="00F44332" w:rsidRDefault="00F44332" w:rsidP="00F44332">
      <w:pPr>
        <w:textAlignment w:val="baseline"/>
        <w:rPr>
          <w:rFonts w:eastAsia="Batang"/>
        </w:rPr>
      </w:pPr>
      <w:r w:rsidRPr="00F44332">
        <w:rPr>
          <w:rFonts w:eastAsia="Batang"/>
        </w:rPr>
        <w:t>This message should be transmitted immediately after any parameter value has been changed.</w:t>
      </w:r>
    </w:p>
    <w:p w14:paraId="0D8B4EAC" w14:textId="77777777" w:rsidR="00F44332" w:rsidRPr="00F44332" w:rsidRDefault="00F44332" w:rsidP="00F44332">
      <w:pPr>
        <w:keepNext/>
        <w:keepLines/>
        <w:tabs>
          <w:tab w:val="clear" w:pos="1134"/>
        </w:tabs>
        <w:spacing w:before="200"/>
        <w:ind w:left="1134" w:hanging="1134"/>
        <w:textAlignment w:val="baseline"/>
        <w:outlineLvl w:val="2"/>
        <w:rPr>
          <w:rFonts w:eastAsia="Batang"/>
          <w:b/>
        </w:rPr>
      </w:pPr>
      <w:bookmarkStart w:id="103" w:name="_Ref139017384"/>
      <w:bookmarkStart w:id="104" w:name="_Toc197413955"/>
      <w:bookmarkStart w:id="105" w:name="_Toc197414965"/>
      <w:bookmarkStart w:id="106" w:name="_Toc197415845"/>
      <w:r w:rsidRPr="00F44332">
        <w:rPr>
          <w:rFonts w:eastAsia="Batang"/>
          <w:b/>
        </w:rPr>
        <w:t>A7-3.3.1</w:t>
      </w:r>
      <w:r w:rsidRPr="00F44332">
        <w:rPr>
          <w:rFonts w:eastAsia="Batang"/>
          <w:b/>
        </w:rPr>
        <w:tab/>
        <w:t>The data terminal equipment indicator</w:t>
      </w:r>
      <w:bookmarkEnd w:id="103"/>
      <w:bookmarkEnd w:id="104"/>
      <w:bookmarkEnd w:id="105"/>
      <w:bookmarkEnd w:id="106"/>
    </w:p>
    <w:p w14:paraId="3455C852" w14:textId="03D0DF46" w:rsidR="00F44332" w:rsidRPr="00F44332" w:rsidRDefault="00F44332" w:rsidP="00F44332">
      <w:pPr>
        <w:textAlignment w:val="baseline"/>
        <w:rPr>
          <w:rFonts w:eastAsia="Batang"/>
        </w:rPr>
      </w:pPr>
      <w:r w:rsidRPr="00F44332">
        <w:rPr>
          <w:rFonts w:eastAsia="Batang"/>
        </w:rPr>
        <w:t>The purpose of the DTE indicator</w:t>
      </w:r>
      <w:ins w:id="107" w:author="USA" w:date="2025-09-02T10:02:00Z" w16du:dateUtc="2025-09-02T14:02:00Z">
        <w:r>
          <w:rPr>
            <w:rFonts w:eastAsia="Batang"/>
          </w:rPr>
          <w:t>s</w:t>
        </w:r>
      </w:ins>
      <w:r w:rsidRPr="00F44332">
        <w:rPr>
          <w:rFonts w:eastAsia="Batang"/>
        </w:rPr>
        <w:t xml:space="preserve"> is to indicate to an application on the receiving side that, if set to available, the transmitting station conforms at least to the minimum keyboard and display requirements</w:t>
      </w:r>
      <w:ins w:id="108" w:author="USA" w:date="2025-09-02T10:02:00Z" w16du:dateUtc="2025-09-02T14:02:00Z">
        <w:r w:rsidRPr="00F44332">
          <w:rPr>
            <w:rFonts w:eastAsia="Batang"/>
          </w:rPr>
          <w:t xml:space="preserve"> </w:t>
        </w:r>
        <w:bookmarkStart w:id="109" w:name="_Hlk207699346"/>
        <w:r w:rsidRPr="00A25B83">
          <w:rPr>
            <w:highlight w:val="yellow"/>
            <w:lang w:val="en-US"/>
          </w:rPr>
          <w:t>and/or the portrayal of Application Specific Messages</w:t>
        </w:r>
      </w:ins>
      <w:bookmarkEnd w:id="109"/>
      <w:r w:rsidRPr="00F44332">
        <w:rPr>
          <w:rFonts w:eastAsia="Batang"/>
        </w:rPr>
        <w:t xml:space="preserve">. On the transmitting side, the </w:t>
      </w:r>
      <w:r w:rsidRPr="00F44332">
        <w:rPr>
          <w:rFonts w:eastAsia="Batang"/>
        </w:rPr>
        <w:lastRenderedPageBreak/>
        <w:t>DTE indicator may also be set by an external application via the Presentation Interface. On the receiving side, the DTE indicator is only used as information provided to the application layer, that the transmitting station is available for communications.</w:t>
      </w:r>
    </w:p>
    <w:p w14:paraId="24F600C5" w14:textId="77777777" w:rsidR="00F44332" w:rsidRPr="00F44332" w:rsidRDefault="00F44332" w:rsidP="00CE7F12"/>
    <w:p w14:paraId="31B7A324" w14:textId="00437E99" w:rsidR="00CE7F12" w:rsidRDefault="00CE7F12" w:rsidP="00CE7F12">
      <w:pPr>
        <w:rPr>
          <w:i/>
          <w:iCs/>
        </w:rPr>
      </w:pPr>
      <w:r w:rsidRPr="00A3763E">
        <w:rPr>
          <w:i/>
          <w:iCs/>
        </w:rPr>
        <w:t>(No additional changes prior to this section)</w:t>
      </w:r>
    </w:p>
    <w:p w14:paraId="3546AC01" w14:textId="09F7A5A6" w:rsidR="00F7071B" w:rsidRPr="00F7071B" w:rsidRDefault="00F7071B" w:rsidP="00F7071B">
      <w:pPr>
        <w:keepNext/>
        <w:keepLines/>
        <w:spacing w:before="200"/>
        <w:ind w:left="1134" w:hanging="1134"/>
        <w:textAlignment w:val="baseline"/>
        <w:outlineLvl w:val="1"/>
        <w:rPr>
          <w:rFonts w:eastAsia="Batang"/>
          <w:b/>
        </w:rPr>
      </w:pPr>
      <w:bookmarkStart w:id="110" w:name="_Toc48639581"/>
      <w:bookmarkStart w:id="111" w:name="_Toc197413961"/>
      <w:bookmarkStart w:id="112" w:name="_Toc197414971"/>
      <w:bookmarkStart w:id="113" w:name="_Toc197415851"/>
      <w:r w:rsidRPr="00F7071B">
        <w:rPr>
          <w:rFonts w:eastAsia="Batang"/>
          <w:b/>
        </w:rPr>
        <w:t>A7-3.7</w:t>
      </w:r>
      <w:r w:rsidRPr="00F7071B">
        <w:rPr>
          <w:rFonts w:eastAsia="Batang"/>
          <w:b/>
        </w:rPr>
        <w:tab/>
        <w:t xml:space="preserve">Message 9: Standard </w:t>
      </w:r>
      <w:del w:id="114" w:author="USA" w:date="2025-09-04T11:25:00Z" w16du:dateUtc="2025-09-04T15:25:00Z">
        <w:r w:rsidRPr="00A25B83" w:rsidDel="00153431">
          <w:rPr>
            <w:rFonts w:eastAsia="Batang"/>
            <w:b/>
            <w:highlight w:val="yellow"/>
          </w:rPr>
          <w:delText>search and rescue</w:delText>
        </w:r>
        <w:r w:rsidRPr="00F7071B" w:rsidDel="00153431">
          <w:rPr>
            <w:rFonts w:eastAsia="Batang"/>
            <w:b/>
          </w:rPr>
          <w:delText xml:space="preserve"> </w:delText>
        </w:r>
      </w:del>
      <w:r w:rsidRPr="00F7071B">
        <w:rPr>
          <w:rFonts w:eastAsia="Batang"/>
          <w:b/>
        </w:rPr>
        <w:t xml:space="preserve">aircraft </w:t>
      </w:r>
      <w:ins w:id="115" w:author="USA" w:date="2025-09-04T11:25:00Z" w16du:dateUtc="2025-09-04T15:25:00Z">
        <w:r w:rsidR="00153431" w:rsidRPr="00A25B83">
          <w:rPr>
            <w:rFonts w:eastAsia="Batang"/>
            <w:b/>
            <w:highlight w:val="yellow"/>
          </w:rPr>
          <w:t>in the maritime service</w:t>
        </w:r>
        <w:r w:rsidR="00153431" w:rsidRPr="00153431">
          <w:rPr>
            <w:rFonts w:eastAsia="Batang"/>
            <w:b/>
          </w:rPr>
          <w:t xml:space="preserve"> </w:t>
        </w:r>
      </w:ins>
      <w:r w:rsidRPr="00F7071B">
        <w:rPr>
          <w:rFonts w:eastAsia="Batang"/>
          <w:b/>
        </w:rPr>
        <w:t>position report</w:t>
      </w:r>
      <w:bookmarkEnd w:id="110"/>
      <w:bookmarkEnd w:id="111"/>
      <w:bookmarkEnd w:id="112"/>
      <w:bookmarkEnd w:id="113"/>
    </w:p>
    <w:p w14:paraId="734184AB" w14:textId="7295B355" w:rsidR="00F7071B" w:rsidRPr="00F7071B" w:rsidRDefault="00F7071B" w:rsidP="00F7071B">
      <w:pPr>
        <w:textAlignment w:val="baseline"/>
        <w:rPr>
          <w:rFonts w:eastAsia="Batang"/>
        </w:rPr>
      </w:pPr>
      <w:r w:rsidRPr="00F7071B">
        <w:rPr>
          <w:rFonts w:eastAsia="Batang"/>
        </w:rPr>
        <w:t>This message should be used as a standard position report for aircraft involved in SAR operations</w:t>
      </w:r>
      <w:ins w:id="116" w:author="USA" w:date="2025-09-02T10:22:00Z" w16du:dateUtc="2025-09-02T14:22:00Z">
        <w:r w:rsidR="004435E5">
          <w:rPr>
            <w:rFonts w:eastAsia="Batang"/>
          </w:rPr>
          <w:t xml:space="preserve"> </w:t>
        </w:r>
      </w:ins>
      <w:ins w:id="117" w:author="USA" w:date="2025-09-02T10:23:00Z" w16du:dateUtc="2025-09-02T14:23:00Z">
        <w:r w:rsidR="004435E5" w:rsidRPr="00A25B83">
          <w:rPr>
            <w:highlight w:val="yellow"/>
          </w:rPr>
          <w:t>and other safety-related communications</w:t>
        </w:r>
      </w:ins>
      <w:r w:rsidRPr="00A25B83">
        <w:rPr>
          <w:rFonts w:eastAsia="Batang"/>
          <w:highlight w:val="yellow"/>
        </w:rPr>
        <w:t xml:space="preserve">. </w:t>
      </w:r>
      <w:del w:id="118" w:author="USA" w:date="2025-09-04T11:27:00Z" w16du:dateUtc="2025-09-04T15:27:00Z">
        <w:r w:rsidRPr="00A25B83" w:rsidDel="00153431">
          <w:rPr>
            <w:rFonts w:eastAsia="Batang"/>
            <w:highlight w:val="yellow"/>
          </w:rPr>
          <w:delText>Stations other than a</w:delText>
        </w:r>
      </w:del>
      <w:ins w:id="119" w:author="USA" w:date="2025-09-04T11:27:00Z" w16du:dateUtc="2025-09-04T15:27:00Z">
        <w:r w:rsidR="00153431" w:rsidRPr="00A25B83">
          <w:rPr>
            <w:rFonts w:eastAsia="Batang"/>
            <w:highlight w:val="yellow"/>
          </w:rPr>
          <w:t>A</w:t>
        </w:r>
      </w:ins>
      <w:r w:rsidRPr="00A25B83">
        <w:rPr>
          <w:rFonts w:eastAsia="Batang"/>
          <w:highlight w:val="yellow"/>
        </w:rPr>
        <w:t>ircraft</w:t>
      </w:r>
      <w:r w:rsidRPr="00F7071B">
        <w:rPr>
          <w:rFonts w:eastAsia="Batang"/>
        </w:rPr>
        <w:t xml:space="preserve"> involved in</w:t>
      </w:r>
      <w:ins w:id="120" w:author="USA" w:date="2025-09-04T11:27:00Z" w16du:dateUtc="2025-09-04T15:27:00Z">
        <w:r w:rsidR="00153431">
          <w:rPr>
            <w:rFonts w:eastAsia="Batang"/>
          </w:rPr>
          <w:t xml:space="preserve"> </w:t>
        </w:r>
        <w:r w:rsidR="00153431" w:rsidRPr="00A25B83">
          <w:rPr>
            <w:rFonts w:eastAsia="Batang"/>
            <w:highlight w:val="yellow"/>
          </w:rPr>
          <w:t>other</w:t>
        </w:r>
      </w:ins>
      <w:del w:id="121" w:author="USA" w:date="2025-09-04T11:27:00Z" w16du:dateUtc="2025-09-04T15:27:00Z">
        <w:r w:rsidRPr="00A25B83" w:rsidDel="00153431">
          <w:rPr>
            <w:rFonts w:eastAsia="Batang"/>
            <w:highlight w:val="yellow"/>
          </w:rPr>
          <w:delText xml:space="preserve"> SAR operations</w:delText>
        </w:r>
      </w:del>
      <w:ins w:id="122" w:author="USA" w:date="2025-09-04T11:27:00Z" w16du:dateUtc="2025-09-04T15:27:00Z">
        <w:r w:rsidR="00153431" w:rsidRPr="00A25B83">
          <w:rPr>
            <w:rFonts w:eastAsia="Batang"/>
            <w:highlight w:val="yellow"/>
          </w:rPr>
          <w:t xml:space="preserve"> </w:t>
        </w:r>
      </w:ins>
      <w:ins w:id="123" w:author="USA" w:date="2025-09-04T11:28:00Z" w16du:dateUtc="2025-09-04T15:28:00Z">
        <w:r w:rsidR="00153431" w:rsidRPr="00A25B83">
          <w:rPr>
            <w:rFonts w:eastAsia="Batang"/>
            <w:highlight w:val="yellow"/>
          </w:rPr>
          <w:t>activities</w:t>
        </w:r>
      </w:ins>
      <w:r w:rsidRPr="00F7071B">
        <w:rPr>
          <w:rFonts w:eastAsia="Batang"/>
        </w:rPr>
        <w:t xml:space="preserve"> should not transmit this message. The default reporting interval for this message should be 10 s.</w:t>
      </w:r>
    </w:p>
    <w:p w14:paraId="471ACF73" w14:textId="77777777" w:rsidR="00CE7F12" w:rsidRDefault="00CE7F12" w:rsidP="00B8519B"/>
    <w:p w14:paraId="4221BEA2" w14:textId="0BF82880" w:rsidR="00F7071B" w:rsidRPr="00F7071B" w:rsidRDefault="004435E5" w:rsidP="004435E5">
      <w:pPr>
        <w:jc w:val="center"/>
      </w:pPr>
      <w:r w:rsidRPr="004435E5">
        <w:rPr>
          <w:rFonts w:eastAsia="Batang"/>
          <w:sz w:val="20"/>
        </w:rPr>
        <w:t xml:space="preserve">TABLE </w:t>
      </w:r>
      <w:r w:rsidRPr="004435E5">
        <w:rPr>
          <w:rFonts w:eastAsia="Batang"/>
        </w:rPr>
        <w:t>A7-14</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38"/>
        <w:gridCol w:w="1512"/>
        <w:gridCol w:w="6489"/>
      </w:tblGrid>
      <w:tr w:rsidR="00F7071B" w:rsidRPr="00F7071B" w14:paraId="525F099C" w14:textId="77777777" w:rsidTr="00BD68F8">
        <w:trPr>
          <w:tblHeader/>
          <w:jc w:val="center"/>
        </w:trPr>
        <w:tc>
          <w:tcPr>
            <w:tcW w:w="1638" w:type="dxa"/>
            <w:shd w:val="clear" w:color="auto" w:fill="FFFFFF"/>
            <w:vAlign w:val="center"/>
          </w:tcPr>
          <w:p w14:paraId="21C4B2B7" w14:textId="77777777" w:rsidR="00F7071B" w:rsidRPr="00F7071B" w:rsidRDefault="00F7071B" w:rsidP="00F7071B">
            <w:pPr>
              <w:keepNext/>
              <w:spacing w:before="80" w:after="80"/>
              <w:jc w:val="center"/>
              <w:textAlignment w:val="baseline"/>
              <w:rPr>
                <w:rFonts w:ascii="Times New Roman Bold" w:eastAsia="Batang" w:hAnsi="Times New Roman Bold" w:cs="Times New Roman Bold"/>
                <w:b/>
                <w:sz w:val="20"/>
              </w:rPr>
            </w:pPr>
            <w:r w:rsidRPr="00F7071B">
              <w:rPr>
                <w:rFonts w:ascii="Times New Roman Bold" w:eastAsia="Batang" w:hAnsi="Times New Roman Bold" w:cs="Times New Roman Bold"/>
                <w:b/>
                <w:sz w:val="20"/>
              </w:rPr>
              <w:t>Parameter</w:t>
            </w:r>
          </w:p>
        </w:tc>
        <w:tc>
          <w:tcPr>
            <w:tcW w:w="1512" w:type="dxa"/>
            <w:shd w:val="clear" w:color="auto" w:fill="FFFFFF"/>
            <w:vAlign w:val="center"/>
          </w:tcPr>
          <w:p w14:paraId="1208E7DB" w14:textId="77777777" w:rsidR="00F7071B" w:rsidRPr="00F7071B" w:rsidRDefault="00F7071B" w:rsidP="00F7071B">
            <w:pPr>
              <w:keepNext/>
              <w:spacing w:before="80" w:after="80"/>
              <w:jc w:val="center"/>
              <w:textAlignment w:val="baseline"/>
              <w:rPr>
                <w:rFonts w:ascii="Times New Roman Bold" w:eastAsia="Batang" w:hAnsi="Times New Roman Bold" w:cs="Times New Roman Bold"/>
                <w:b/>
                <w:sz w:val="20"/>
              </w:rPr>
            </w:pPr>
            <w:r w:rsidRPr="00F7071B">
              <w:rPr>
                <w:rFonts w:ascii="Times New Roman Bold" w:eastAsia="Batang" w:hAnsi="Times New Roman Bold" w:cs="Times New Roman Bold"/>
                <w:b/>
                <w:sz w:val="20"/>
              </w:rPr>
              <w:t>Number of bits</w:t>
            </w:r>
          </w:p>
        </w:tc>
        <w:tc>
          <w:tcPr>
            <w:tcW w:w="6489" w:type="dxa"/>
            <w:shd w:val="clear" w:color="auto" w:fill="FFFFFF"/>
            <w:vAlign w:val="center"/>
          </w:tcPr>
          <w:p w14:paraId="7AB37A12" w14:textId="77777777" w:rsidR="00F7071B" w:rsidRPr="00F7071B" w:rsidRDefault="00F7071B" w:rsidP="00F7071B">
            <w:pPr>
              <w:keepNext/>
              <w:spacing w:before="80" w:after="80"/>
              <w:jc w:val="center"/>
              <w:textAlignment w:val="baseline"/>
              <w:rPr>
                <w:rFonts w:ascii="Times New Roman Bold" w:eastAsia="Batang" w:hAnsi="Times New Roman Bold" w:cs="Times New Roman Bold"/>
                <w:b/>
                <w:sz w:val="20"/>
              </w:rPr>
            </w:pPr>
            <w:r w:rsidRPr="00F7071B">
              <w:rPr>
                <w:rFonts w:ascii="Times New Roman Bold" w:eastAsia="Batang" w:hAnsi="Times New Roman Bold" w:cs="Times New Roman Bold"/>
                <w:b/>
                <w:sz w:val="20"/>
              </w:rPr>
              <w:t>Description</w:t>
            </w:r>
          </w:p>
        </w:tc>
      </w:tr>
      <w:tr w:rsidR="00F7071B" w:rsidRPr="00F7071B" w14:paraId="10664ECE" w14:textId="77777777" w:rsidTr="00BD68F8">
        <w:trPr>
          <w:jc w:val="center"/>
        </w:trPr>
        <w:tc>
          <w:tcPr>
            <w:tcW w:w="1638" w:type="dxa"/>
          </w:tcPr>
          <w:p w14:paraId="2300964B"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Message ID</w:t>
            </w:r>
          </w:p>
        </w:tc>
        <w:tc>
          <w:tcPr>
            <w:tcW w:w="1512" w:type="dxa"/>
          </w:tcPr>
          <w:p w14:paraId="68926EF2"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6</w:t>
            </w:r>
          </w:p>
        </w:tc>
        <w:tc>
          <w:tcPr>
            <w:tcW w:w="6489" w:type="dxa"/>
          </w:tcPr>
          <w:p w14:paraId="54B7207D"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Identifier for Message 9; always 9</w:t>
            </w:r>
          </w:p>
        </w:tc>
      </w:tr>
      <w:tr w:rsidR="00F7071B" w:rsidRPr="00F7071B" w14:paraId="3F7168C7" w14:textId="77777777" w:rsidTr="00BD68F8">
        <w:trPr>
          <w:jc w:val="center"/>
        </w:trPr>
        <w:tc>
          <w:tcPr>
            <w:tcW w:w="1638" w:type="dxa"/>
          </w:tcPr>
          <w:p w14:paraId="3FE9DDD2"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Repeat indicator</w:t>
            </w:r>
          </w:p>
        </w:tc>
        <w:tc>
          <w:tcPr>
            <w:tcW w:w="1512" w:type="dxa"/>
          </w:tcPr>
          <w:p w14:paraId="09EFA8D8"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2</w:t>
            </w:r>
          </w:p>
        </w:tc>
        <w:tc>
          <w:tcPr>
            <w:tcW w:w="6489" w:type="dxa"/>
          </w:tcPr>
          <w:p w14:paraId="4A2D1AFE"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Used by the repeater to indicate how many times a message has been repeated. See § 4.6.1, Annex 2; 0-3; 0 = default; 3 = do not repeat any more</w:t>
            </w:r>
          </w:p>
        </w:tc>
      </w:tr>
      <w:tr w:rsidR="00F7071B" w:rsidRPr="00F7071B" w14:paraId="32441A8D" w14:textId="77777777" w:rsidTr="00BD68F8">
        <w:trPr>
          <w:jc w:val="center"/>
        </w:trPr>
        <w:tc>
          <w:tcPr>
            <w:tcW w:w="1638" w:type="dxa"/>
          </w:tcPr>
          <w:p w14:paraId="7CCD6059" w14:textId="18B8C804"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124" w:author="USA" w:date="2025-09-08T09:22:00Z" w16du:dateUtc="2025-09-08T13:22:00Z">
              <w:r w:rsidRPr="00A25B83" w:rsidDel="00A25B83">
                <w:rPr>
                  <w:rFonts w:eastAsia="Batang"/>
                  <w:sz w:val="20"/>
                  <w:highlight w:val="yellow"/>
                </w:rPr>
                <w:delText>User</w:delText>
              </w:r>
            </w:del>
            <w:ins w:id="125" w:author="USA" w:date="2025-09-08T09:22:00Z" w16du:dateUtc="2025-09-08T13:22:00Z">
              <w:r w:rsidR="00A25B83" w:rsidRPr="00A25B83">
                <w:rPr>
                  <w:rFonts w:eastAsia="Batang"/>
                  <w:sz w:val="20"/>
                  <w:highlight w:val="yellow"/>
                </w:rPr>
                <w:t>Source</w:t>
              </w:r>
            </w:ins>
            <w:r w:rsidRPr="00F7071B">
              <w:rPr>
                <w:rFonts w:eastAsia="Batang"/>
                <w:sz w:val="20"/>
              </w:rPr>
              <w:t xml:space="preserve"> ID</w:t>
            </w:r>
          </w:p>
        </w:tc>
        <w:tc>
          <w:tcPr>
            <w:tcW w:w="1512" w:type="dxa"/>
          </w:tcPr>
          <w:p w14:paraId="6DF6302A"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30</w:t>
            </w:r>
          </w:p>
        </w:tc>
        <w:tc>
          <w:tcPr>
            <w:tcW w:w="6489" w:type="dxa"/>
          </w:tcPr>
          <w:p w14:paraId="18A2A296" w14:textId="36BB0DD5" w:rsidR="00F7071B" w:rsidRPr="00F7071B" w:rsidRDefault="004435E5"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126" w:author="USA" w:date="2025-09-02T10:22:00Z" w16du:dateUtc="2025-09-02T14:22:00Z">
              <w:r>
                <w:rPr>
                  <w:rFonts w:eastAsia="Batang"/>
                  <w:sz w:val="20"/>
                </w:rPr>
                <w:t xml:space="preserve"> </w:t>
              </w:r>
              <w:r w:rsidRPr="00A25B83">
                <w:rPr>
                  <w:rFonts w:eastAsia="Batang"/>
                  <w:sz w:val="20"/>
                  <w:highlight w:val="yellow"/>
                </w:rPr>
                <w:t xml:space="preserve">Unique Identity of the source of the message per Article </w:t>
              </w:r>
              <w:r w:rsidRPr="00A25B83">
                <w:rPr>
                  <w:rFonts w:eastAsia="Batang"/>
                  <w:b/>
                  <w:bCs/>
                  <w:sz w:val="20"/>
                  <w:highlight w:val="yellow"/>
                </w:rPr>
                <w:t>19</w:t>
              </w:r>
              <w:r w:rsidRPr="00A25B83">
                <w:rPr>
                  <w:rFonts w:eastAsia="Batang"/>
                  <w:sz w:val="20"/>
                  <w:highlight w:val="yellow"/>
                </w:rPr>
                <w:t xml:space="preserve"> and Recommendation ITU-R M.585</w:t>
              </w:r>
            </w:ins>
            <w:del w:id="127" w:author="USA" w:date="2025-09-02T10:22:00Z" w16du:dateUtc="2025-09-02T14:22:00Z">
              <w:r w:rsidR="00F7071B" w:rsidRPr="00A25B83" w:rsidDel="004435E5">
                <w:rPr>
                  <w:rFonts w:eastAsia="Batang"/>
                  <w:sz w:val="20"/>
                  <w:highlight w:val="yellow"/>
                </w:rPr>
                <w:delText xml:space="preserve">Identity (in the MMS) of the source of the message (see RR Art. </w:delText>
              </w:r>
              <w:r w:rsidR="00F7071B" w:rsidRPr="00A25B83" w:rsidDel="004435E5">
                <w:rPr>
                  <w:rFonts w:eastAsia="Batang"/>
                  <w:b/>
                  <w:bCs/>
                  <w:sz w:val="20"/>
                  <w:highlight w:val="yellow"/>
                </w:rPr>
                <w:delText>19</w:delText>
              </w:r>
              <w:r w:rsidR="00F7071B" w:rsidRPr="00A25B83" w:rsidDel="004435E5">
                <w:rPr>
                  <w:rFonts w:eastAsia="Batang"/>
                  <w:sz w:val="20"/>
                  <w:highlight w:val="yellow"/>
                </w:rPr>
                <w:delText xml:space="preserve"> and Rec. ITU-R M.585)</w:delText>
              </w:r>
            </w:del>
          </w:p>
        </w:tc>
      </w:tr>
      <w:tr w:rsidR="00F7071B" w:rsidRPr="00F7071B" w14:paraId="2FE71B8D" w14:textId="77777777" w:rsidTr="00BD68F8">
        <w:trPr>
          <w:jc w:val="center"/>
        </w:trPr>
        <w:tc>
          <w:tcPr>
            <w:tcW w:w="1638" w:type="dxa"/>
          </w:tcPr>
          <w:p w14:paraId="79BB66B1"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Altitude (GNSS)</w:t>
            </w:r>
          </w:p>
        </w:tc>
        <w:tc>
          <w:tcPr>
            <w:tcW w:w="1512" w:type="dxa"/>
          </w:tcPr>
          <w:p w14:paraId="255F7B7B"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12</w:t>
            </w:r>
          </w:p>
        </w:tc>
        <w:tc>
          <w:tcPr>
            <w:tcW w:w="6489" w:type="dxa"/>
          </w:tcPr>
          <w:p w14:paraId="5B10D5CE"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Altitude (derived from GNSS or barometric (see altitude sensor parameter below)) (m) (0-4 094 m) 4 095 = not available,</w:t>
            </w:r>
            <w:r w:rsidRPr="00F7071B">
              <w:rPr>
                <w:rFonts w:eastAsia="Batang"/>
                <w:sz w:val="20"/>
              </w:rPr>
              <w:br/>
              <w:t>4 094 = 4 094 m or higher</w:t>
            </w:r>
          </w:p>
        </w:tc>
      </w:tr>
      <w:tr w:rsidR="00F7071B" w:rsidRPr="00F7071B" w14:paraId="2129E82A" w14:textId="77777777" w:rsidTr="00BD68F8">
        <w:trPr>
          <w:jc w:val="center"/>
        </w:trPr>
        <w:tc>
          <w:tcPr>
            <w:tcW w:w="1638" w:type="dxa"/>
          </w:tcPr>
          <w:p w14:paraId="5018B049"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SOG</w:t>
            </w:r>
          </w:p>
        </w:tc>
        <w:tc>
          <w:tcPr>
            <w:tcW w:w="1512" w:type="dxa"/>
          </w:tcPr>
          <w:p w14:paraId="5E2FC5F9"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10</w:t>
            </w:r>
          </w:p>
        </w:tc>
        <w:tc>
          <w:tcPr>
            <w:tcW w:w="6489" w:type="dxa"/>
          </w:tcPr>
          <w:p w14:paraId="69CAB90C"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Speed over ground in knot steps (0-1 022 knots)</w:t>
            </w:r>
            <w:r w:rsidRPr="00F7071B">
              <w:rPr>
                <w:rFonts w:eastAsia="Batang"/>
                <w:sz w:val="20"/>
              </w:rPr>
              <w:br/>
              <w:t>1 023 = not available, 1 022 = 1 022 knots or higher</w:t>
            </w:r>
          </w:p>
        </w:tc>
      </w:tr>
      <w:tr w:rsidR="00F7071B" w:rsidRPr="00F7071B" w14:paraId="4D43532C" w14:textId="77777777" w:rsidTr="00BD68F8">
        <w:trPr>
          <w:jc w:val="center"/>
        </w:trPr>
        <w:tc>
          <w:tcPr>
            <w:tcW w:w="1638" w:type="dxa"/>
          </w:tcPr>
          <w:p w14:paraId="5FBC4ED3"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Position accuracy</w:t>
            </w:r>
          </w:p>
        </w:tc>
        <w:tc>
          <w:tcPr>
            <w:tcW w:w="1512" w:type="dxa"/>
          </w:tcPr>
          <w:p w14:paraId="5628DE00"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w:t>
            </w:r>
          </w:p>
        </w:tc>
        <w:tc>
          <w:tcPr>
            <w:tcW w:w="6489" w:type="dxa"/>
          </w:tcPr>
          <w:p w14:paraId="78D98EAC" w14:textId="5AB4AA97" w:rsidR="00F7071B" w:rsidRPr="000B6B8D"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1 = high (</w:t>
            </w:r>
            <w:r w:rsidRPr="00F7071B">
              <w:rPr>
                <w:rFonts w:eastAsia="Batang"/>
                <w:sz w:val="20"/>
              </w:rPr>
              <w:sym w:font="Symbol" w:char="F0A3"/>
            </w:r>
            <w:r w:rsidRPr="00F7071B">
              <w:rPr>
                <w:rFonts w:eastAsia="Batang"/>
                <w:sz w:val="20"/>
              </w:rPr>
              <w:t xml:space="preserve">10 m) </w:t>
            </w:r>
            <w:r w:rsidRPr="00F7071B">
              <w:rPr>
                <w:rFonts w:eastAsia="Batang"/>
                <w:sz w:val="20"/>
              </w:rPr>
              <w:br/>
              <w:t>0 = low (&gt;10 m)</w:t>
            </w:r>
            <w:r w:rsidRPr="00F7071B">
              <w:rPr>
                <w:rFonts w:eastAsia="Batang"/>
                <w:sz w:val="20"/>
              </w:rPr>
              <w:br/>
              <w:t>0 = default</w:t>
            </w:r>
            <w:r w:rsidRPr="00F7071B">
              <w:rPr>
                <w:rFonts w:eastAsia="Batang"/>
                <w:sz w:val="20"/>
              </w:rPr>
              <w:br/>
              <w:t>The PA flag should be determined in accordance with Table A7-4</w:t>
            </w:r>
          </w:p>
        </w:tc>
      </w:tr>
      <w:tr w:rsidR="00F7071B" w:rsidRPr="00F7071B" w14:paraId="72D2F285" w14:textId="77777777" w:rsidTr="00BD68F8">
        <w:trPr>
          <w:jc w:val="center"/>
        </w:trPr>
        <w:tc>
          <w:tcPr>
            <w:tcW w:w="1638" w:type="dxa"/>
          </w:tcPr>
          <w:p w14:paraId="2ADA8E09"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Longitude</w:t>
            </w:r>
          </w:p>
        </w:tc>
        <w:tc>
          <w:tcPr>
            <w:tcW w:w="1512" w:type="dxa"/>
          </w:tcPr>
          <w:p w14:paraId="1D87BAF3"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28</w:t>
            </w:r>
          </w:p>
        </w:tc>
        <w:tc>
          <w:tcPr>
            <w:tcW w:w="6489" w:type="dxa"/>
          </w:tcPr>
          <w:p w14:paraId="7B1BC148"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Longitude in 1/10 000 min (</w:t>
            </w:r>
            <w:r w:rsidRPr="00F7071B">
              <w:rPr>
                <w:rFonts w:eastAsia="Batang"/>
                <w:sz w:val="20"/>
              </w:rPr>
              <w:sym w:font="Symbol" w:char="F0B1"/>
            </w:r>
            <w:r w:rsidRPr="00F7071B">
              <w:rPr>
                <w:rFonts w:eastAsia="Batang"/>
                <w:sz w:val="20"/>
              </w:rPr>
              <w:t xml:space="preserve">180°, East = positive (as per 2’s complement), West = negative (as per 2’s complement); </w:t>
            </w:r>
            <w:r w:rsidRPr="00F7071B">
              <w:rPr>
                <w:rFonts w:eastAsia="Batang"/>
                <w:sz w:val="20"/>
              </w:rPr>
              <w:br/>
              <w:t>181 = (6791AC0</w:t>
            </w:r>
            <w:r w:rsidRPr="00F7071B">
              <w:rPr>
                <w:rFonts w:eastAsia="Batang"/>
                <w:sz w:val="20"/>
                <w:vertAlign w:val="subscript"/>
              </w:rPr>
              <w:t>h</w:t>
            </w:r>
            <w:r w:rsidRPr="00F7071B">
              <w:rPr>
                <w:rFonts w:eastAsia="Batang"/>
                <w:sz w:val="20"/>
              </w:rPr>
              <w:t>) = not available = default)</w:t>
            </w:r>
          </w:p>
        </w:tc>
      </w:tr>
      <w:tr w:rsidR="00F7071B" w:rsidRPr="00F7071B" w14:paraId="3CFCF8AE" w14:textId="77777777" w:rsidTr="00BD68F8">
        <w:trPr>
          <w:jc w:val="center"/>
        </w:trPr>
        <w:tc>
          <w:tcPr>
            <w:tcW w:w="1638" w:type="dxa"/>
          </w:tcPr>
          <w:p w14:paraId="21AED2D4"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Latitude</w:t>
            </w:r>
          </w:p>
        </w:tc>
        <w:tc>
          <w:tcPr>
            <w:tcW w:w="1512" w:type="dxa"/>
          </w:tcPr>
          <w:p w14:paraId="4ADAC1E4"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27</w:t>
            </w:r>
          </w:p>
        </w:tc>
        <w:tc>
          <w:tcPr>
            <w:tcW w:w="6489" w:type="dxa"/>
          </w:tcPr>
          <w:p w14:paraId="454D2E7B"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Latitude in 1/10 000 min (</w:t>
            </w:r>
            <w:r w:rsidRPr="00F7071B">
              <w:rPr>
                <w:rFonts w:eastAsia="Batang"/>
                <w:sz w:val="20"/>
              </w:rPr>
              <w:sym w:font="Symbol" w:char="F0B1"/>
            </w:r>
            <w:r w:rsidRPr="00F7071B">
              <w:rPr>
                <w:rFonts w:eastAsia="Batang"/>
                <w:sz w:val="20"/>
              </w:rPr>
              <w:t xml:space="preserve">90°, North = positive (as per 2’s complement), South = negative (as per 2’s complement); </w:t>
            </w:r>
            <w:r w:rsidRPr="00F7071B">
              <w:rPr>
                <w:rFonts w:eastAsia="Batang"/>
                <w:sz w:val="20"/>
              </w:rPr>
              <w:br/>
              <w:t>91 = (3412140</w:t>
            </w:r>
            <w:r w:rsidRPr="00F7071B">
              <w:rPr>
                <w:rFonts w:eastAsia="Batang"/>
                <w:sz w:val="20"/>
                <w:vertAlign w:val="subscript"/>
              </w:rPr>
              <w:t>h</w:t>
            </w:r>
            <w:r w:rsidRPr="00F7071B">
              <w:rPr>
                <w:rFonts w:eastAsia="Batang"/>
                <w:sz w:val="20"/>
              </w:rPr>
              <w:t>) = not available = default)</w:t>
            </w:r>
          </w:p>
        </w:tc>
      </w:tr>
      <w:tr w:rsidR="00F7071B" w:rsidRPr="00F7071B" w14:paraId="54066577" w14:textId="77777777" w:rsidTr="00BD68F8">
        <w:trPr>
          <w:jc w:val="center"/>
        </w:trPr>
        <w:tc>
          <w:tcPr>
            <w:tcW w:w="1638" w:type="dxa"/>
          </w:tcPr>
          <w:p w14:paraId="4FDCF670"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COG</w:t>
            </w:r>
          </w:p>
        </w:tc>
        <w:tc>
          <w:tcPr>
            <w:tcW w:w="1512" w:type="dxa"/>
          </w:tcPr>
          <w:p w14:paraId="6AE70E9C"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12</w:t>
            </w:r>
          </w:p>
        </w:tc>
        <w:tc>
          <w:tcPr>
            <w:tcW w:w="6489" w:type="dxa"/>
          </w:tcPr>
          <w:p w14:paraId="3D287467"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Course over ground in 1/10 = (0-3 599). 3 600 (E10</w:t>
            </w:r>
            <w:r w:rsidRPr="00F7071B">
              <w:rPr>
                <w:rFonts w:eastAsia="Batang"/>
                <w:sz w:val="20"/>
                <w:vertAlign w:val="subscript"/>
              </w:rPr>
              <w:t>h</w:t>
            </w:r>
            <w:r w:rsidRPr="00F7071B">
              <w:rPr>
                <w:rFonts w:eastAsia="Batang"/>
                <w:sz w:val="20"/>
              </w:rPr>
              <w:t>) = not available = default; 3 601-4 095 should not be used</w:t>
            </w:r>
          </w:p>
        </w:tc>
      </w:tr>
      <w:tr w:rsidR="00F7071B" w:rsidRPr="00F7071B" w14:paraId="17719135" w14:textId="77777777" w:rsidTr="00BD68F8">
        <w:trPr>
          <w:jc w:val="center"/>
        </w:trPr>
        <w:tc>
          <w:tcPr>
            <w:tcW w:w="1638" w:type="dxa"/>
          </w:tcPr>
          <w:p w14:paraId="146F5C1A"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Time stamp</w:t>
            </w:r>
          </w:p>
        </w:tc>
        <w:tc>
          <w:tcPr>
            <w:tcW w:w="1512" w:type="dxa"/>
          </w:tcPr>
          <w:p w14:paraId="0F2D0B12"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6</w:t>
            </w:r>
          </w:p>
        </w:tc>
        <w:tc>
          <w:tcPr>
            <w:tcW w:w="6489" w:type="dxa"/>
          </w:tcPr>
          <w:p w14:paraId="4E0E58CD"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UTC second when the report was generated by the EPFS (0-59 or 60 if time stamp is not available, which should also be the default value</w:t>
            </w:r>
            <w:r w:rsidRPr="00F7071B">
              <w:rPr>
                <w:rFonts w:eastAsia="Batang"/>
                <w:sz w:val="20"/>
              </w:rPr>
              <w:br/>
              <w:t>or 61 if positioning system is in manual input mode or 62 if electronic position fixing system operates in estimated (dead reckoning) mode</w:t>
            </w:r>
            <w:r w:rsidRPr="00F7071B">
              <w:rPr>
                <w:rFonts w:eastAsia="Batang"/>
                <w:sz w:val="20"/>
              </w:rPr>
              <w:br/>
              <w:t>or 63 if the positioning system is inoperative)</w:t>
            </w:r>
          </w:p>
        </w:tc>
      </w:tr>
      <w:tr w:rsidR="00F7071B" w:rsidRPr="00F7071B" w14:paraId="467CAFE7" w14:textId="77777777" w:rsidTr="00BD68F8">
        <w:trPr>
          <w:jc w:val="center"/>
        </w:trPr>
        <w:tc>
          <w:tcPr>
            <w:tcW w:w="1638" w:type="dxa"/>
          </w:tcPr>
          <w:p w14:paraId="7ADC64D5"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Altitude sensor</w:t>
            </w:r>
          </w:p>
        </w:tc>
        <w:tc>
          <w:tcPr>
            <w:tcW w:w="1512" w:type="dxa"/>
          </w:tcPr>
          <w:p w14:paraId="741543A0"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w:t>
            </w:r>
          </w:p>
        </w:tc>
        <w:tc>
          <w:tcPr>
            <w:tcW w:w="6489" w:type="dxa"/>
          </w:tcPr>
          <w:p w14:paraId="6ED041E4"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0 = GNSS</w:t>
            </w:r>
            <w:r w:rsidRPr="00F7071B">
              <w:rPr>
                <w:rFonts w:eastAsia="Batang"/>
                <w:sz w:val="20"/>
              </w:rPr>
              <w:br/>
              <w:t>1 = barometric source</w:t>
            </w:r>
          </w:p>
        </w:tc>
      </w:tr>
      <w:tr w:rsidR="00F7071B" w:rsidRPr="00F7071B" w14:paraId="52AC40B0" w14:textId="77777777" w:rsidTr="00BD68F8">
        <w:trPr>
          <w:jc w:val="center"/>
        </w:trPr>
        <w:tc>
          <w:tcPr>
            <w:tcW w:w="1638" w:type="dxa"/>
          </w:tcPr>
          <w:p w14:paraId="3875164C"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lastRenderedPageBreak/>
              <w:t>Spare</w:t>
            </w:r>
          </w:p>
        </w:tc>
        <w:tc>
          <w:tcPr>
            <w:tcW w:w="1512" w:type="dxa"/>
          </w:tcPr>
          <w:p w14:paraId="7EE5323B"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7</w:t>
            </w:r>
          </w:p>
        </w:tc>
        <w:tc>
          <w:tcPr>
            <w:tcW w:w="6489" w:type="dxa"/>
          </w:tcPr>
          <w:p w14:paraId="39C4EC5B" w14:textId="03720424"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Should be set to zero. Reserved for future use</w:t>
            </w:r>
          </w:p>
        </w:tc>
      </w:tr>
      <w:tr w:rsidR="00F7071B" w:rsidRPr="00F7071B" w14:paraId="3AEACAD9" w14:textId="77777777" w:rsidTr="00BD68F8">
        <w:trPr>
          <w:jc w:val="center"/>
        </w:trPr>
        <w:tc>
          <w:tcPr>
            <w:tcW w:w="1638" w:type="dxa"/>
          </w:tcPr>
          <w:p w14:paraId="353A93C7"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DTE</w:t>
            </w:r>
          </w:p>
        </w:tc>
        <w:tc>
          <w:tcPr>
            <w:tcW w:w="1512" w:type="dxa"/>
          </w:tcPr>
          <w:p w14:paraId="23440C17" w14:textId="77777777"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w:t>
            </w:r>
          </w:p>
        </w:tc>
        <w:tc>
          <w:tcPr>
            <w:tcW w:w="6489" w:type="dxa"/>
          </w:tcPr>
          <w:p w14:paraId="04909D2F" w14:textId="3382D346" w:rsidR="00F7071B" w:rsidRPr="00F7071B" w:rsidRDefault="00F7071B" w:rsidP="00F707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Data terminal ready (0 = available 1 = not available = default)</w:t>
            </w:r>
            <w:r w:rsidRPr="00F7071B">
              <w:rPr>
                <w:rFonts w:eastAsia="Batang"/>
                <w:sz w:val="20"/>
              </w:rPr>
              <w:br/>
              <w:t>(see § </w:t>
            </w:r>
            <w:ins w:id="128" w:author="USA" w:date="2025-09-02T10:25:00Z" w16du:dateUtc="2025-09-02T14:25:00Z">
              <w:r w:rsidR="004435E5">
                <w:rPr>
                  <w:rFonts w:eastAsia="Batang"/>
                  <w:sz w:val="20"/>
                </w:rPr>
                <w:t>A7-</w:t>
              </w:r>
            </w:ins>
            <w:r w:rsidRPr="00F7071B">
              <w:rPr>
                <w:rFonts w:eastAsia="Batang"/>
                <w:sz w:val="20"/>
              </w:rPr>
              <w:t>3.3.1)</w:t>
            </w:r>
          </w:p>
        </w:tc>
      </w:tr>
      <w:tr w:rsidR="004435E5" w:rsidRPr="00F7071B" w14:paraId="715778B2" w14:textId="77777777" w:rsidTr="00BD68F8">
        <w:trPr>
          <w:jc w:val="center"/>
          <w:ins w:id="129" w:author="USA" w:date="2025-09-02T10:25:00Z"/>
        </w:trPr>
        <w:tc>
          <w:tcPr>
            <w:tcW w:w="1638" w:type="dxa"/>
          </w:tcPr>
          <w:p w14:paraId="1EE68451" w14:textId="1BD9A494" w:rsidR="004435E5" w:rsidRPr="00A25B83"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30" w:author="USA" w:date="2025-09-02T10:25:00Z" w16du:dateUtc="2025-09-02T14:25:00Z"/>
                <w:rFonts w:eastAsia="Batang"/>
                <w:sz w:val="20"/>
                <w:highlight w:val="yellow"/>
              </w:rPr>
            </w:pPr>
            <w:ins w:id="131" w:author="USA" w:date="2025-09-02T10:25:00Z" w16du:dateUtc="2025-09-02T14:25:00Z">
              <w:r w:rsidRPr="00A25B83">
                <w:rPr>
                  <w:sz w:val="20"/>
                  <w:highlight w:val="yellow"/>
                </w:rPr>
                <w:t>DTE (Application Specific Messages)</w:t>
              </w:r>
            </w:ins>
          </w:p>
        </w:tc>
        <w:tc>
          <w:tcPr>
            <w:tcW w:w="1512" w:type="dxa"/>
          </w:tcPr>
          <w:p w14:paraId="0C6ECB48" w14:textId="078B8967" w:rsidR="004435E5" w:rsidRPr="00A25B83"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132" w:author="USA" w:date="2025-09-02T10:25:00Z" w16du:dateUtc="2025-09-02T14:25:00Z"/>
                <w:rFonts w:eastAsia="Batang"/>
                <w:sz w:val="20"/>
                <w:highlight w:val="yellow"/>
              </w:rPr>
            </w:pPr>
            <w:ins w:id="133" w:author="USA" w:date="2025-09-02T10:25:00Z" w16du:dateUtc="2025-09-02T14:25:00Z">
              <w:r w:rsidRPr="00A25B83">
                <w:rPr>
                  <w:sz w:val="20"/>
                  <w:highlight w:val="yellow"/>
                </w:rPr>
                <w:t>1</w:t>
              </w:r>
            </w:ins>
          </w:p>
        </w:tc>
        <w:tc>
          <w:tcPr>
            <w:tcW w:w="6489" w:type="dxa"/>
          </w:tcPr>
          <w:p w14:paraId="117930F2" w14:textId="21B37275" w:rsidR="004435E5" w:rsidRPr="00A25B83"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34" w:author="USA" w:date="2025-09-02T10:25:00Z" w16du:dateUtc="2025-09-02T14:25:00Z"/>
                <w:rFonts w:eastAsia="Batang"/>
                <w:sz w:val="20"/>
                <w:highlight w:val="yellow"/>
              </w:rPr>
            </w:pPr>
            <w:ins w:id="135" w:author="USA" w:date="2025-09-02T10:25:00Z" w16du:dateUtc="2025-09-02T14:25:00Z">
              <w:r w:rsidRPr="00A25B83">
                <w:rPr>
                  <w:sz w:val="20"/>
                  <w:highlight w:val="yellow"/>
                  <w:lang w:val="en-US"/>
                </w:rPr>
                <w:t>Data terminal equipment (DTE) ready (0 = available, 1 = not available = default) (see § </w:t>
              </w:r>
            </w:ins>
            <w:ins w:id="136" w:author="USA" w:date="2025-09-02T10:26:00Z" w16du:dateUtc="2025-09-02T14:26:00Z">
              <w:r w:rsidRPr="00A25B83">
                <w:rPr>
                  <w:sz w:val="20"/>
                  <w:highlight w:val="yellow"/>
                  <w:lang w:val="en-US"/>
                </w:rPr>
                <w:t>A7-</w:t>
              </w:r>
            </w:ins>
            <w:ins w:id="137" w:author="USA" w:date="2025-09-02T10:25:00Z" w16du:dateUtc="2025-09-02T14:25:00Z">
              <w:r w:rsidRPr="00A25B83">
                <w:rPr>
                  <w:sz w:val="20"/>
                  <w:highlight w:val="yellow"/>
                  <w:lang w:val="en-US"/>
                </w:rPr>
                <w:t>3.3.1)</w:t>
              </w:r>
            </w:ins>
          </w:p>
        </w:tc>
      </w:tr>
      <w:tr w:rsidR="004435E5" w:rsidRPr="00F7071B" w14:paraId="440FF80C" w14:textId="77777777" w:rsidTr="00BD68F8">
        <w:trPr>
          <w:jc w:val="center"/>
        </w:trPr>
        <w:tc>
          <w:tcPr>
            <w:tcW w:w="1638" w:type="dxa"/>
          </w:tcPr>
          <w:p w14:paraId="5C74B834"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Spare</w:t>
            </w:r>
          </w:p>
        </w:tc>
        <w:tc>
          <w:tcPr>
            <w:tcW w:w="1512" w:type="dxa"/>
          </w:tcPr>
          <w:p w14:paraId="04CB86C6" w14:textId="303931DF"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ins w:id="138" w:author="USA" w:date="2025-09-02T10:26:00Z" w16du:dateUtc="2025-09-02T14:26:00Z">
              <w:r>
                <w:rPr>
                  <w:rFonts w:eastAsia="Batang"/>
                  <w:sz w:val="20"/>
                </w:rPr>
                <w:t>2</w:t>
              </w:r>
            </w:ins>
            <w:del w:id="139" w:author="USA" w:date="2025-09-02T10:26:00Z" w16du:dateUtc="2025-09-02T14:26:00Z">
              <w:r w:rsidRPr="00F7071B" w:rsidDel="004435E5">
                <w:rPr>
                  <w:rFonts w:eastAsia="Batang"/>
                  <w:sz w:val="20"/>
                </w:rPr>
                <w:delText>3</w:delText>
              </w:r>
            </w:del>
          </w:p>
        </w:tc>
        <w:tc>
          <w:tcPr>
            <w:tcW w:w="6489" w:type="dxa"/>
          </w:tcPr>
          <w:p w14:paraId="0EFE1247" w14:textId="46A7535C"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Should be set to zero. Reserved for future use</w:t>
            </w:r>
          </w:p>
        </w:tc>
      </w:tr>
      <w:tr w:rsidR="004435E5" w:rsidRPr="00F7071B" w14:paraId="370DBB35" w14:textId="77777777" w:rsidTr="00BD68F8">
        <w:trPr>
          <w:jc w:val="center"/>
        </w:trPr>
        <w:tc>
          <w:tcPr>
            <w:tcW w:w="1638" w:type="dxa"/>
          </w:tcPr>
          <w:p w14:paraId="33ABBE6D"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Assigned mode flag</w:t>
            </w:r>
          </w:p>
        </w:tc>
        <w:tc>
          <w:tcPr>
            <w:tcW w:w="1512" w:type="dxa"/>
          </w:tcPr>
          <w:p w14:paraId="5EB51BCF"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w:t>
            </w:r>
          </w:p>
        </w:tc>
        <w:tc>
          <w:tcPr>
            <w:tcW w:w="6489" w:type="dxa"/>
          </w:tcPr>
          <w:p w14:paraId="64F8C796"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0 = Station operating in autonomous and continuous mode = default</w:t>
            </w:r>
            <w:r w:rsidRPr="00F7071B">
              <w:rPr>
                <w:rFonts w:eastAsia="Batang"/>
                <w:sz w:val="20"/>
              </w:rPr>
              <w:br/>
              <w:t>1 = Station operating in assigned mode</w:t>
            </w:r>
          </w:p>
        </w:tc>
      </w:tr>
      <w:tr w:rsidR="004435E5" w:rsidRPr="00F7071B" w14:paraId="3C678B5C" w14:textId="77777777" w:rsidTr="00BD68F8">
        <w:trPr>
          <w:jc w:val="center"/>
        </w:trPr>
        <w:tc>
          <w:tcPr>
            <w:tcW w:w="1638" w:type="dxa"/>
          </w:tcPr>
          <w:p w14:paraId="24D3A172"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RAIM-flag</w:t>
            </w:r>
          </w:p>
        </w:tc>
        <w:tc>
          <w:tcPr>
            <w:tcW w:w="1512" w:type="dxa"/>
          </w:tcPr>
          <w:p w14:paraId="65E546F0"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w:t>
            </w:r>
          </w:p>
        </w:tc>
        <w:tc>
          <w:tcPr>
            <w:tcW w:w="6489" w:type="dxa"/>
          </w:tcPr>
          <w:p w14:paraId="27DF4BB1"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RAIM flag of electronic position fixing device; 0 = RAIM not in use = default; 1 = RAIM in use see Table 50</w:t>
            </w:r>
          </w:p>
        </w:tc>
      </w:tr>
      <w:tr w:rsidR="004435E5" w:rsidRPr="00F7071B" w14:paraId="22997D9F" w14:textId="77777777" w:rsidTr="00BD68F8">
        <w:trPr>
          <w:jc w:val="center"/>
        </w:trPr>
        <w:tc>
          <w:tcPr>
            <w:tcW w:w="1638" w:type="dxa"/>
          </w:tcPr>
          <w:p w14:paraId="6B5A1BE4"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Communication state selector flag</w:t>
            </w:r>
          </w:p>
        </w:tc>
        <w:tc>
          <w:tcPr>
            <w:tcW w:w="1512" w:type="dxa"/>
          </w:tcPr>
          <w:p w14:paraId="7AECE100"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w:t>
            </w:r>
          </w:p>
        </w:tc>
        <w:tc>
          <w:tcPr>
            <w:tcW w:w="6489" w:type="dxa"/>
          </w:tcPr>
          <w:p w14:paraId="6C80C1D8"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0 = SOTDMA communication state follows</w:t>
            </w:r>
            <w:r w:rsidRPr="00F7071B">
              <w:rPr>
                <w:rFonts w:eastAsia="Batang"/>
                <w:sz w:val="20"/>
              </w:rPr>
              <w:br/>
              <w:t>1 = ITDMA communication state follows</w:t>
            </w:r>
          </w:p>
        </w:tc>
      </w:tr>
      <w:tr w:rsidR="004435E5" w:rsidRPr="00F7071B" w14:paraId="3B86A9EB" w14:textId="77777777" w:rsidTr="00BD68F8">
        <w:trPr>
          <w:jc w:val="center"/>
        </w:trPr>
        <w:tc>
          <w:tcPr>
            <w:tcW w:w="1638" w:type="dxa"/>
          </w:tcPr>
          <w:p w14:paraId="757503DE"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Communication state</w:t>
            </w:r>
          </w:p>
        </w:tc>
        <w:tc>
          <w:tcPr>
            <w:tcW w:w="1512" w:type="dxa"/>
          </w:tcPr>
          <w:p w14:paraId="252243F3"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19</w:t>
            </w:r>
          </w:p>
        </w:tc>
        <w:tc>
          <w:tcPr>
            <w:tcW w:w="6489" w:type="dxa"/>
          </w:tcPr>
          <w:p w14:paraId="2E959520"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SOTDMA communication state (see § 3.3.7.2.1, Annex 2), if communication state selector flag is set to 0, or ITDMA communication state (see § 3.3.7.3.2, Annex 2), if communication state selector flag is set to 1</w:t>
            </w:r>
          </w:p>
        </w:tc>
      </w:tr>
      <w:tr w:rsidR="004435E5" w:rsidRPr="00F7071B" w14:paraId="4835AF43" w14:textId="77777777" w:rsidTr="00BD68F8">
        <w:trPr>
          <w:trHeight w:val="138"/>
          <w:jc w:val="center"/>
        </w:trPr>
        <w:tc>
          <w:tcPr>
            <w:tcW w:w="1638" w:type="dxa"/>
          </w:tcPr>
          <w:p w14:paraId="3831662D"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F7071B">
              <w:rPr>
                <w:rFonts w:eastAsia="Batang"/>
                <w:sz w:val="20"/>
              </w:rPr>
              <w:t>Number of bits</w:t>
            </w:r>
          </w:p>
        </w:tc>
        <w:tc>
          <w:tcPr>
            <w:tcW w:w="1512" w:type="dxa"/>
          </w:tcPr>
          <w:p w14:paraId="5A29A2F7"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F7071B">
              <w:rPr>
                <w:rFonts w:eastAsia="Batang"/>
                <w:sz w:val="20"/>
              </w:rPr>
              <w:t>168</w:t>
            </w:r>
          </w:p>
        </w:tc>
        <w:tc>
          <w:tcPr>
            <w:tcW w:w="6489" w:type="dxa"/>
          </w:tcPr>
          <w:p w14:paraId="0A5DB6AD" w14:textId="77777777" w:rsidR="004435E5" w:rsidRPr="00F7071B" w:rsidRDefault="004435E5" w:rsidP="004435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bl>
    <w:p w14:paraId="640A0649" w14:textId="77777777" w:rsidR="00CE7F12" w:rsidRPr="00F7071B" w:rsidRDefault="00CE7F12" w:rsidP="00B8519B"/>
    <w:p w14:paraId="79456E22" w14:textId="77777777" w:rsidR="00CE7F12" w:rsidRDefault="00CE7F12" w:rsidP="00CE7F12">
      <w:pPr>
        <w:rPr>
          <w:i/>
          <w:iCs/>
        </w:rPr>
      </w:pPr>
      <w:r w:rsidRPr="00A3763E">
        <w:rPr>
          <w:i/>
          <w:iCs/>
        </w:rPr>
        <w:t>(No additional changes prior to this section)</w:t>
      </w:r>
    </w:p>
    <w:p w14:paraId="6A68EC2A" w14:textId="77777777" w:rsidR="00CE7F12" w:rsidRDefault="00CE7F12" w:rsidP="00B8519B"/>
    <w:p w14:paraId="20F61942" w14:textId="250A1C38" w:rsidR="00836ABF" w:rsidRPr="00836ABF" w:rsidRDefault="00836ABF" w:rsidP="00836ABF">
      <w:pPr>
        <w:keepNext/>
        <w:keepLines/>
        <w:spacing w:before="200"/>
        <w:ind w:left="1134" w:hanging="1134"/>
        <w:textAlignment w:val="baseline"/>
        <w:outlineLvl w:val="1"/>
        <w:rPr>
          <w:rFonts w:eastAsia="Batang"/>
          <w:b/>
        </w:rPr>
      </w:pPr>
      <w:bookmarkStart w:id="140" w:name="_Toc48639591"/>
      <w:bookmarkStart w:id="141" w:name="_Toc197413971"/>
      <w:bookmarkStart w:id="142" w:name="_Toc197414981"/>
      <w:bookmarkStart w:id="143" w:name="_Toc197415861"/>
      <w:r w:rsidRPr="00836ABF">
        <w:rPr>
          <w:rFonts w:eastAsia="Batang"/>
          <w:b/>
        </w:rPr>
        <w:t>A7-3.17</w:t>
      </w:r>
      <w:r w:rsidRPr="00836ABF">
        <w:rPr>
          <w:rFonts w:eastAsia="Batang"/>
          <w:b/>
        </w:rPr>
        <w:tab/>
        <w:t>Message 19: Extended Class B equipment position report</w:t>
      </w:r>
      <w:bookmarkEnd w:id="140"/>
      <w:bookmarkEnd w:id="141"/>
      <w:bookmarkEnd w:id="142"/>
      <w:bookmarkEnd w:id="143"/>
    </w:p>
    <w:p w14:paraId="1C33AD6E" w14:textId="77777777" w:rsidR="00836ABF" w:rsidRPr="00836ABF" w:rsidRDefault="00836ABF" w:rsidP="00836ABF">
      <w:pPr>
        <w:textAlignment w:val="baseline"/>
        <w:rPr>
          <w:rFonts w:eastAsia="Batang"/>
        </w:rPr>
      </w:pPr>
      <w:r w:rsidRPr="00836ABF">
        <w:rPr>
          <w:rFonts w:eastAsia="Batang"/>
        </w:rPr>
        <w:t>For future equipment: this message is not needed and should not be used. All content is covered by Message 18, Messages 24A and 24B.</w:t>
      </w:r>
    </w:p>
    <w:p w14:paraId="05910E23" w14:textId="5E8F78C5" w:rsidR="00836ABF" w:rsidRDefault="00836ABF" w:rsidP="00836ABF">
      <w:pPr>
        <w:textAlignment w:val="baseline"/>
        <w:rPr>
          <w:rFonts w:eastAsia="Batang"/>
        </w:rPr>
      </w:pPr>
      <w:r w:rsidRPr="00836ABF">
        <w:rPr>
          <w:rFonts w:eastAsia="Batang"/>
        </w:rPr>
        <w:t>For legacy equipment: this message should be used by Class B AIS station. This message should be transmitted once every 6 min in two slots allocated by the use of Message 18 in the ITDMA communication state. This message should be transmitted immediately after the following parameter values change: dimension of ship/reference for position or type of electronic position fixing device.</w:t>
      </w:r>
    </w:p>
    <w:p w14:paraId="18702B11" w14:textId="49D7A6D2" w:rsidR="00836ABF" w:rsidRPr="00836ABF" w:rsidRDefault="00836ABF" w:rsidP="00836ABF">
      <w:pPr>
        <w:jc w:val="center"/>
        <w:textAlignment w:val="baseline"/>
        <w:rPr>
          <w:rFonts w:eastAsia="Batang"/>
        </w:rPr>
      </w:pPr>
      <w:r w:rsidRPr="00836ABF">
        <w:rPr>
          <w:rFonts w:eastAsia="Batang"/>
          <w:sz w:val="20"/>
        </w:rPr>
        <w:t>TABLE</w:t>
      </w:r>
      <w:r w:rsidRPr="00836ABF">
        <w:rPr>
          <w:rFonts w:eastAsia="Batang"/>
        </w:rPr>
        <w:t xml:space="preserve"> A7-26</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93"/>
        <w:gridCol w:w="1499"/>
        <w:gridCol w:w="14"/>
        <w:gridCol w:w="6433"/>
      </w:tblGrid>
      <w:tr w:rsidR="00836ABF" w:rsidRPr="00836ABF" w14:paraId="3179E243" w14:textId="77777777" w:rsidTr="00BD68F8">
        <w:trPr>
          <w:tblHeader/>
          <w:jc w:val="center"/>
        </w:trPr>
        <w:tc>
          <w:tcPr>
            <w:tcW w:w="1693" w:type="dxa"/>
            <w:shd w:val="clear" w:color="auto" w:fill="FFFFFF"/>
            <w:vAlign w:val="center"/>
          </w:tcPr>
          <w:p w14:paraId="0F088B82" w14:textId="77777777" w:rsidR="00836ABF" w:rsidRPr="00836ABF" w:rsidRDefault="00836ABF" w:rsidP="00836ABF">
            <w:pPr>
              <w:keepNext/>
              <w:spacing w:before="80" w:after="80"/>
              <w:jc w:val="center"/>
              <w:textAlignment w:val="baseline"/>
              <w:rPr>
                <w:rFonts w:ascii="Times New Roman Bold" w:eastAsia="Batang" w:hAnsi="Times New Roman Bold" w:cs="Times New Roman Bold"/>
                <w:b/>
                <w:sz w:val="20"/>
              </w:rPr>
            </w:pPr>
            <w:r w:rsidRPr="00836ABF">
              <w:rPr>
                <w:rFonts w:ascii="Times New Roman Bold" w:eastAsia="Batang" w:hAnsi="Times New Roman Bold" w:cs="Times New Roman Bold"/>
                <w:b/>
                <w:sz w:val="20"/>
              </w:rPr>
              <w:t>Parameter</w:t>
            </w:r>
          </w:p>
        </w:tc>
        <w:tc>
          <w:tcPr>
            <w:tcW w:w="1499" w:type="dxa"/>
            <w:shd w:val="clear" w:color="auto" w:fill="FFFFFF"/>
            <w:vAlign w:val="center"/>
          </w:tcPr>
          <w:p w14:paraId="55DCC2E8" w14:textId="77777777" w:rsidR="00836ABF" w:rsidRPr="00836ABF" w:rsidRDefault="00836ABF" w:rsidP="00836ABF">
            <w:pPr>
              <w:keepNext/>
              <w:spacing w:before="80" w:after="80"/>
              <w:jc w:val="center"/>
              <w:textAlignment w:val="baseline"/>
              <w:rPr>
                <w:rFonts w:ascii="Times New Roman Bold" w:eastAsia="Batang" w:hAnsi="Times New Roman Bold" w:cs="Times New Roman Bold"/>
                <w:b/>
                <w:sz w:val="20"/>
              </w:rPr>
            </w:pPr>
            <w:r w:rsidRPr="00836ABF">
              <w:rPr>
                <w:rFonts w:ascii="Times New Roman Bold" w:eastAsia="Batang" w:hAnsi="Times New Roman Bold" w:cs="Times New Roman Bold"/>
                <w:b/>
                <w:sz w:val="20"/>
              </w:rPr>
              <w:t>Number of bits</w:t>
            </w:r>
          </w:p>
        </w:tc>
        <w:tc>
          <w:tcPr>
            <w:tcW w:w="6447" w:type="dxa"/>
            <w:gridSpan w:val="2"/>
            <w:shd w:val="clear" w:color="auto" w:fill="FFFFFF"/>
            <w:vAlign w:val="center"/>
          </w:tcPr>
          <w:p w14:paraId="112E1F77" w14:textId="77777777" w:rsidR="00836ABF" w:rsidRPr="00836ABF" w:rsidRDefault="00836ABF" w:rsidP="00836ABF">
            <w:pPr>
              <w:keepNext/>
              <w:spacing w:before="80" w:after="80"/>
              <w:jc w:val="center"/>
              <w:textAlignment w:val="baseline"/>
              <w:rPr>
                <w:rFonts w:ascii="Times New Roman Bold" w:eastAsia="Batang" w:hAnsi="Times New Roman Bold" w:cs="Times New Roman Bold"/>
                <w:b/>
                <w:sz w:val="20"/>
              </w:rPr>
            </w:pPr>
            <w:r w:rsidRPr="00836ABF">
              <w:rPr>
                <w:rFonts w:ascii="Times New Roman Bold" w:eastAsia="Batang" w:hAnsi="Times New Roman Bold" w:cs="Times New Roman Bold"/>
                <w:b/>
                <w:sz w:val="20"/>
              </w:rPr>
              <w:t>Description</w:t>
            </w:r>
          </w:p>
        </w:tc>
      </w:tr>
      <w:tr w:rsidR="00836ABF" w:rsidRPr="00836ABF" w14:paraId="19F6AA8A" w14:textId="77777777" w:rsidTr="00BD68F8">
        <w:trPr>
          <w:jc w:val="center"/>
        </w:trPr>
        <w:tc>
          <w:tcPr>
            <w:tcW w:w="1693" w:type="dxa"/>
          </w:tcPr>
          <w:p w14:paraId="2BE9E980"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Message ID</w:t>
            </w:r>
          </w:p>
        </w:tc>
        <w:tc>
          <w:tcPr>
            <w:tcW w:w="1499" w:type="dxa"/>
          </w:tcPr>
          <w:p w14:paraId="47AFA014"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6</w:t>
            </w:r>
          </w:p>
        </w:tc>
        <w:tc>
          <w:tcPr>
            <w:tcW w:w="6447" w:type="dxa"/>
            <w:gridSpan w:val="2"/>
          </w:tcPr>
          <w:p w14:paraId="379CEB2B"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Identifier for Message 19; always 19</w:t>
            </w:r>
          </w:p>
        </w:tc>
      </w:tr>
      <w:tr w:rsidR="00836ABF" w:rsidRPr="00836ABF" w14:paraId="31ABCA67" w14:textId="77777777" w:rsidTr="00BD68F8">
        <w:trPr>
          <w:jc w:val="center"/>
        </w:trPr>
        <w:tc>
          <w:tcPr>
            <w:tcW w:w="1693" w:type="dxa"/>
          </w:tcPr>
          <w:p w14:paraId="26F92269"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Repeat indicator</w:t>
            </w:r>
          </w:p>
        </w:tc>
        <w:tc>
          <w:tcPr>
            <w:tcW w:w="1499" w:type="dxa"/>
          </w:tcPr>
          <w:p w14:paraId="3EA9EB6A"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2</w:t>
            </w:r>
          </w:p>
        </w:tc>
        <w:tc>
          <w:tcPr>
            <w:tcW w:w="6447" w:type="dxa"/>
            <w:gridSpan w:val="2"/>
          </w:tcPr>
          <w:p w14:paraId="17B9101C"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Used by the repeater to indicate how many times a message has been repeated. See § 4.6.1, Annex 2; 0-3; 0 = default; 3 = do not repeat any more</w:t>
            </w:r>
          </w:p>
        </w:tc>
      </w:tr>
      <w:tr w:rsidR="00836ABF" w:rsidRPr="00836ABF" w14:paraId="07626E70" w14:textId="77777777" w:rsidTr="00BD68F8">
        <w:trPr>
          <w:jc w:val="center"/>
        </w:trPr>
        <w:tc>
          <w:tcPr>
            <w:tcW w:w="1693" w:type="dxa"/>
          </w:tcPr>
          <w:p w14:paraId="2680AF28" w14:textId="75E0451F"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Source ID</w:t>
            </w:r>
          </w:p>
        </w:tc>
        <w:tc>
          <w:tcPr>
            <w:tcW w:w="1499" w:type="dxa"/>
          </w:tcPr>
          <w:p w14:paraId="31CC4DED"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30</w:t>
            </w:r>
          </w:p>
        </w:tc>
        <w:tc>
          <w:tcPr>
            <w:tcW w:w="6447" w:type="dxa"/>
            <w:gridSpan w:val="2"/>
          </w:tcPr>
          <w:p w14:paraId="05D64003" w14:textId="25022F03" w:rsidR="00836ABF" w:rsidRPr="00A25B83" w:rsidRDefault="00701E1B"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highlight w:val="yellow"/>
              </w:rPr>
            </w:pPr>
            <w:ins w:id="144" w:author="USA" w:date="2025-09-02T10:22:00Z" w16du:dateUtc="2025-09-02T14:22:00Z">
              <w:r w:rsidRPr="00A25B83">
                <w:rPr>
                  <w:rFonts w:eastAsia="Batang"/>
                  <w:sz w:val="20"/>
                  <w:highlight w:val="yellow"/>
                </w:rPr>
                <w:t xml:space="preserve">Unique Identity of the source of the message per Article </w:t>
              </w:r>
              <w:r w:rsidRPr="00A25B83">
                <w:rPr>
                  <w:rFonts w:eastAsia="Batang"/>
                  <w:b/>
                  <w:bCs/>
                  <w:sz w:val="20"/>
                  <w:highlight w:val="yellow"/>
                </w:rPr>
                <w:t>19</w:t>
              </w:r>
              <w:r w:rsidRPr="00A25B83">
                <w:rPr>
                  <w:rFonts w:eastAsia="Batang"/>
                  <w:sz w:val="20"/>
                  <w:highlight w:val="yellow"/>
                </w:rPr>
                <w:t xml:space="preserve"> and Recommendation ITU-R M.585</w:t>
              </w:r>
            </w:ins>
            <w:del w:id="145" w:author="USA" w:date="2025-09-02T10:22:00Z" w16du:dateUtc="2025-09-02T14:22:00Z">
              <w:r w:rsidRPr="00A25B83" w:rsidDel="004435E5">
                <w:rPr>
                  <w:rFonts w:eastAsia="Batang"/>
                  <w:sz w:val="20"/>
                  <w:highlight w:val="yellow"/>
                </w:rPr>
                <w:delText xml:space="preserve">Identity (in the MMS) of the source of the message (see RR Art. </w:delText>
              </w:r>
              <w:r w:rsidRPr="00A25B83" w:rsidDel="004435E5">
                <w:rPr>
                  <w:rFonts w:eastAsia="Batang"/>
                  <w:b/>
                  <w:bCs/>
                  <w:sz w:val="20"/>
                  <w:highlight w:val="yellow"/>
                </w:rPr>
                <w:delText>19</w:delText>
              </w:r>
              <w:r w:rsidRPr="00A25B83" w:rsidDel="004435E5">
                <w:rPr>
                  <w:rFonts w:eastAsia="Batang"/>
                  <w:sz w:val="20"/>
                  <w:highlight w:val="yellow"/>
                </w:rPr>
                <w:delText xml:space="preserve"> and Rec. ITU-R M.585)</w:delText>
              </w:r>
            </w:del>
          </w:p>
        </w:tc>
      </w:tr>
      <w:tr w:rsidR="00836ABF" w:rsidRPr="00836ABF" w14:paraId="2986B7D3" w14:textId="77777777" w:rsidTr="00BD68F8">
        <w:trPr>
          <w:jc w:val="center"/>
        </w:trPr>
        <w:tc>
          <w:tcPr>
            <w:tcW w:w="1693" w:type="dxa"/>
          </w:tcPr>
          <w:p w14:paraId="66336CC4"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Spare</w:t>
            </w:r>
          </w:p>
        </w:tc>
        <w:tc>
          <w:tcPr>
            <w:tcW w:w="1499" w:type="dxa"/>
          </w:tcPr>
          <w:p w14:paraId="5DE0903D"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8</w:t>
            </w:r>
          </w:p>
        </w:tc>
        <w:tc>
          <w:tcPr>
            <w:tcW w:w="6447" w:type="dxa"/>
            <w:gridSpan w:val="2"/>
          </w:tcPr>
          <w:p w14:paraId="0B0A69BA" w14:textId="7166FF1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Should be set to zero. Reserved for future use</w:t>
            </w:r>
          </w:p>
        </w:tc>
      </w:tr>
      <w:tr w:rsidR="00836ABF" w:rsidRPr="00836ABF" w14:paraId="09325F66" w14:textId="77777777" w:rsidTr="00BD68F8">
        <w:trPr>
          <w:jc w:val="center"/>
        </w:trPr>
        <w:tc>
          <w:tcPr>
            <w:tcW w:w="1693" w:type="dxa"/>
          </w:tcPr>
          <w:p w14:paraId="3046D66C"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SOG</w:t>
            </w:r>
          </w:p>
          <w:p w14:paraId="289CACA0"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lastRenderedPageBreak/>
              <w:t>Provided by Message 18</w:t>
            </w:r>
          </w:p>
        </w:tc>
        <w:tc>
          <w:tcPr>
            <w:tcW w:w="1499" w:type="dxa"/>
          </w:tcPr>
          <w:p w14:paraId="1D97433B"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lastRenderedPageBreak/>
              <w:t>10</w:t>
            </w:r>
          </w:p>
        </w:tc>
        <w:tc>
          <w:tcPr>
            <w:tcW w:w="6447" w:type="dxa"/>
            <w:gridSpan w:val="2"/>
          </w:tcPr>
          <w:p w14:paraId="4EFADE63"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Speed over ground in 1/10 knot steps (0-102.2 knots)</w:t>
            </w:r>
            <w:r w:rsidRPr="00836ABF">
              <w:rPr>
                <w:rFonts w:eastAsia="Batang"/>
                <w:sz w:val="20"/>
              </w:rPr>
              <w:br/>
              <w:t xml:space="preserve">1 023 = not available, 1 022 = 102.2 knots or higher </w:t>
            </w:r>
          </w:p>
        </w:tc>
      </w:tr>
      <w:tr w:rsidR="00836ABF" w:rsidRPr="00836ABF" w14:paraId="19648AA2" w14:textId="77777777" w:rsidTr="00BD68F8">
        <w:trPr>
          <w:jc w:val="center"/>
        </w:trPr>
        <w:tc>
          <w:tcPr>
            <w:tcW w:w="1693" w:type="dxa"/>
          </w:tcPr>
          <w:p w14:paraId="6C8280F4"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Position accuracy</w:t>
            </w:r>
          </w:p>
          <w:p w14:paraId="6599F39E"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18</w:t>
            </w:r>
          </w:p>
        </w:tc>
        <w:tc>
          <w:tcPr>
            <w:tcW w:w="1499" w:type="dxa"/>
          </w:tcPr>
          <w:p w14:paraId="5E23F2A7"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1</w:t>
            </w:r>
          </w:p>
        </w:tc>
        <w:tc>
          <w:tcPr>
            <w:tcW w:w="6447" w:type="dxa"/>
            <w:gridSpan w:val="2"/>
          </w:tcPr>
          <w:p w14:paraId="2420CCFB" w14:textId="4DC3F64B"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1 = high (</w:t>
            </w:r>
            <w:r w:rsidRPr="00836ABF">
              <w:rPr>
                <w:rFonts w:eastAsia="Batang"/>
                <w:sz w:val="20"/>
              </w:rPr>
              <w:sym w:font="Symbol" w:char="F0A3"/>
            </w:r>
            <w:r w:rsidRPr="00836ABF">
              <w:rPr>
                <w:rFonts w:eastAsia="Batang"/>
                <w:sz w:val="20"/>
              </w:rPr>
              <w:t xml:space="preserve">10 m) </w:t>
            </w:r>
            <w:r w:rsidRPr="00836ABF">
              <w:rPr>
                <w:rFonts w:eastAsia="Batang"/>
                <w:sz w:val="20"/>
              </w:rPr>
              <w:br/>
              <w:t>0 = low (</w:t>
            </w:r>
            <w:r w:rsidRPr="00836ABF">
              <w:rPr>
                <w:rFonts w:eastAsia="Batang"/>
                <w:sz w:val="20"/>
                <w:lang w:eastAsia="ja-JP"/>
              </w:rPr>
              <w:t>&gt;</w:t>
            </w:r>
            <w:r w:rsidRPr="00836ABF">
              <w:rPr>
                <w:rFonts w:eastAsia="Batang"/>
                <w:sz w:val="20"/>
              </w:rPr>
              <w:t>10 m)</w:t>
            </w:r>
            <w:r w:rsidRPr="00836ABF">
              <w:rPr>
                <w:rFonts w:eastAsia="Batang"/>
                <w:sz w:val="20"/>
              </w:rPr>
              <w:br/>
              <w:t>0 = default</w:t>
            </w:r>
            <w:r w:rsidRPr="00836ABF">
              <w:rPr>
                <w:rFonts w:eastAsia="Batang"/>
                <w:sz w:val="20"/>
              </w:rPr>
              <w:br/>
              <w:t>The PA flag should be determined in accordance with Table A7-4</w:t>
            </w:r>
          </w:p>
        </w:tc>
      </w:tr>
      <w:tr w:rsidR="00836ABF" w:rsidRPr="00836ABF" w14:paraId="02C7341E" w14:textId="77777777" w:rsidTr="00BD68F8">
        <w:trPr>
          <w:jc w:val="center"/>
        </w:trPr>
        <w:tc>
          <w:tcPr>
            <w:tcW w:w="1693" w:type="dxa"/>
          </w:tcPr>
          <w:p w14:paraId="41272D56"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Longitude</w:t>
            </w:r>
          </w:p>
          <w:p w14:paraId="170316D5"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18</w:t>
            </w:r>
          </w:p>
        </w:tc>
        <w:tc>
          <w:tcPr>
            <w:tcW w:w="1499" w:type="dxa"/>
          </w:tcPr>
          <w:p w14:paraId="6C8FB401"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28</w:t>
            </w:r>
          </w:p>
        </w:tc>
        <w:tc>
          <w:tcPr>
            <w:tcW w:w="6447" w:type="dxa"/>
            <w:gridSpan w:val="2"/>
          </w:tcPr>
          <w:p w14:paraId="5FF98744"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Longitude in 1/10 000 min (</w:t>
            </w:r>
            <w:r w:rsidRPr="00836ABF">
              <w:rPr>
                <w:rFonts w:eastAsia="Batang"/>
                <w:sz w:val="20"/>
              </w:rPr>
              <w:sym w:font="Symbol" w:char="F0B1"/>
            </w:r>
            <w:r w:rsidRPr="00836ABF">
              <w:rPr>
                <w:rFonts w:eastAsia="Batang"/>
                <w:sz w:val="20"/>
              </w:rPr>
              <w:t xml:space="preserve">180°, East = positive (as per 2’s complement), West = negative (as per 2’s complement); </w:t>
            </w:r>
            <w:r w:rsidRPr="00836ABF">
              <w:rPr>
                <w:rFonts w:eastAsia="Batang"/>
                <w:sz w:val="20"/>
              </w:rPr>
              <w:br/>
              <w:t>181° (6791AC0</w:t>
            </w:r>
            <w:r w:rsidRPr="00836ABF">
              <w:rPr>
                <w:rFonts w:eastAsia="Batang"/>
                <w:sz w:val="20"/>
                <w:vertAlign w:val="subscript"/>
              </w:rPr>
              <w:t>h</w:t>
            </w:r>
            <w:r w:rsidRPr="00836ABF">
              <w:rPr>
                <w:rFonts w:eastAsia="Batang"/>
                <w:sz w:val="20"/>
              </w:rPr>
              <w:t>) = not available = default)</w:t>
            </w:r>
          </w:p>
        </w:tc>
      </w:tr>
      <w:tr w:rsidR="00836ABF" w:rsidRPr="00836ABF" w14:paraId="3462991A" w14:textId="77777777" w:rsidTr="00BD68F8">
        <w:trPr>
          <w:jc w:val="center"/>
        </w:trPr>
        <w:tc>
          <w:tcPr>
            <w:tcW w:w="1693" w:type="dxa"/>
          </w:tcPr>
          <w:p w14:paraId="2F271268"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Latitude</w:t>
            </w:r>
          </w:p>
          <w:p w14:paraId="08F9D968"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18</w:t>
            </w:r>
          </w:p>
        </w:tc>
        <w:tc>
          <w:tcPr>
            <w:tcW w:w="1499" w:type="dxa"/>
          </w:tcPr>
          <w:p w14:paraId="7416290B"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27</w:t>
            </w:r>
          </w:p>
        </w:tc>
        <w:tc>
          <w:tcPr>
            <w:tcW w:w="6447" w:type="dxa"/>
            <w:gridSpan w:val="2"/>
          </w:tcPr>
          <w:p w14:paraId="11318907"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Latitude in 1/10 000 min (</w:t>
            </w:r>
            <w:r w:rsidRPr="00836ABF">
              <w:rPr>
                <w:rFonts w:eastAsia="Batang"/>
                <w:sz w:val="20"/>
              </w:rPr>
              <w:sym w:font="Symbol" w:char="F0B1"/>
            </w:r>
            <w:r w:rsidRPr="00836ABF">
              <w:rPr>
                <w:rFonts w:eastAsia="Batang"/>
                <w:sz w:val="20"/>
              </w:rPr>
              <w:t xml:space="preserve">90°, North = positive (as per 2’s complement), South = negative (as per 2’s complement); </w:t>
            </w:r>
            <w:r w:rsidRPr="00836ABF">
              <w:rPr>
                <w:rFonts w:eastAsia="Batang"/>
                <w:sz w:val="20"/>
              </w:rPr>
              <w:br/>
              <w:t>91 = (3412140</w:t>
            </w:r>
            <w:r w:rsidRPr="00836ABF">
              <w:rPr>
                <w:rFonts w:eastAsia="Batang"/>
                <w:sz w:val="20"/>
                <w:vertAlign w:val="subscript"/>
              </w:rPr>
              <w:t>h</w:t>
            </w:r>
            <w:r w:rsidRPr="00836ABF">
              <w:rPr>
                <w:rFonts w:eastAsia="Batang"/>
                <w:sz w:val="20"/>
              </w:rPr>
              <w:t>) = not available = default)</w:t>
            </w:r>
          </w:p>
        </w:tc>
      </w:tr>
      <w:tr w:rsidR="00836ABF" w:rsidRPr="00836ABF" w14:paraId="2FB4D190" w14:textId="77777777" w:rsidTr="00BD68F8">
        <w:trPr>
          <w:jc w:val="center"/>
        </w:trPr>
        <w:tc>
          <w:tcPr>
            <w:tcW w:w="1693" w:type="dxa"/>
          </w:tcPr>
          <w:p w14:paraId="45983FD4"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COG</w:t>
            </w:r>
          </w:p>
          <w:p w14:paraId="7CD5897E"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18</w:t>
            </w:r>
          </w:p>
        </w:tc>
        <w:tc>
          <w:tcPr>
            <w:tcW w:w="1513" w:type="dxa"/>
            <w:gridSpan w:val="2"/>
          </w:tcPr>
          <w:p w14:paraId="2708B30B"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12</w:t>
            </w:r>
          </w:p>
        </w:tc>
        <w:tc>
          <w:tcPr>
            <w:tcW w:w="6433" w:type="dxa"/>
          </w:tcPr>
          <w:p w14:paraId="13C961AC"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Course over ground in 1/10 = (0-3 599). 3 600 (E10</w:t>
            </w:r>
            <w:r w:rsidRPr="00836ABF">
              <w:rPr>
                <w:rFonts w:eastAsia="Batang"/>
                <w:sz w:val="20"/>
                <w:vertAlign w:val="subscript"/>
              </w:rPr>
              <w:t>h</w:t>
            </w:r>
            <w:r w:rsidRPr="00836ABF">
              <w:rPr>
                <w:rFonts w:eastAsia="Batang"/>
                <w:sz w:val="20"/>
              </w:rPr>
              <w:t>) = not available = default; 3 601-4 095 should not be used</w:t>
            </w:r>
          </w:p>
        </w:tc>
      </w:tr>
      <w:tr w:rsidR="00836ABF" w:rsidRPr="00836ABF" w14:paraId="750BA667" w14:textId="77777777" w:rsidTr="00BD68F8">
        <w:trPr>
          <w:jc w:val="center"/>
        </w:trPr>
        <w:tc>
          <w:tcPr>
            <w:tcW w:w="1693" w:type="dxa"/>
          </w:tcPr>
          <w:p w14:paraId="46D83F21"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True heading Provided by Message 18</w:t>
            </w:r>
          </w:p>
        </w:tc>
        <w:tc>
          <w:tcPr>
            <w:tcW w:w="1513" w:type="dxa"/>
            <w:gridSpan w:val="2"/>
          </w:tcPr>
          <w:p w14:paraId="70FAA934"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9</w:t>
            </w:r>
          </w:p>
        </w:tc>
        <w:tc>
          <w:tcPr>
            <w:tcW w:w="6433" w:type="dxa"/>
          </w:tcPr>
          <w:p w14:paraId="5B3A3663"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Degrees (0-359) (360-510 should not be used)</w:t>
            </w:r>
          </w:p>
          <w:p w14:paraId="63454F9A" w14:textId="1DBD032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511 = not available = default</w:t>
            </w:r>
          </w:p>
        </w:tc>
      </w:tr>
      <w:tr w:rsidR="00836ABF" w:rsidRPr="00836ABF" w14:paraId="1188F45E" w14:textId="77777777" w:rsidTr="00BD68F8">
        <w:trPr>
          <w:jc w:val="center"/>
        </w:trPr>
        <w:tc>
          <w:tcPr>
            <w:tcW w:w="1693" w:type="dxa"/>
          </w:tcPr>
          <w:p w14:paraId="5AFBA6FE"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Time stamp Provided by Message 18</w:t>
            </w:r>
          </w:p>
        </w:tc>
        <w:tc>
          <w:tcPr>
            <w:tcW w:w="1513" w:type="dxa"/>
            <w:gridSpan w:val="2"/>
          </w:tcPr>
          <w:p w14:paraId="03423592"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6</w:t>
            </w:r>
          </w:p>
        </w:tc>
        <w:tc>
          <w:tcPr>
            <w:tcW w:w="6433" w:type="dxa"/>
          </w:tcPr>
          <w:p w14:paraId="1E0DC69B"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UTC second when the report was generated by the EPFS (0-59 </w:t>
            </w:r>
            <w:r w:rsidRPr="00836ABF">
              <w:rPr>
                <w:rFonts w:eastAsia="Batang"/>
                <w:sz w:val="20"/>
              </w:rPr>
              <w:br/>
              <w:t xml:space="preserve">or 60) if time stamp is not available, which should also be the default value </w:t>
            </w:r>
            <w:r w:rsidRPr="00836ABF">
              <w:rPr>
                <w:rFonts w:eastAsia="Batang"/>
                <w:sz w:val="20"/>
              </w:rPr>
              <w:br/>
              <w:t>or 61 if positioning system is in manual input mode or 62 if electronic position fixing system operates in estimated (dead reckoning) mode, or 63 if the positioning system is inoperative)</w:t>
            </w:r>
          </w:p>
        </w:tc>
      </w:tr>
      <w:tr w:rsidR="00836ABF" w:rsidRPr="00836ABF" w14:paraId="29B5BC14" w14:textId="77777777" w:rsidTr="00BD68F8">
        <w:trPr>
          <w:jc w:val="center"/>
        </w:trPr>
        <w:tc>
          <w:tcPr>
            <w:tcW w:w="1693" w:type="dxa"/>
          </w:tcPr>
          <w:p w14:paraId="4E136C46"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Spare</w:t>
            </w:r>
          </w:p>
        </w:tc>
        <w:tc>
          <w:tcPr>
            <w:tcW w:w="1513" w:type="dxa"/>
            <w:gridSpan w:val="2"/>
          </w:tcPr>
          <w:p w14:paraId="5A2DA720"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4</w:t>
            </w:r>
          </w:p>
        </w:tc>
        <w:tc>
          <w:tcPr>
            <w:tcW w:w="6433" w:type="dxa"/>
          </w:tcPr>
          <w:p w14:paraId="24714D78" w14:textId="11E2E060"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Should be set to zero. Reserved for future use</w:t>
            </w:r>
          </w:p>
        </w:tc>
      </w:tr>
      <w:tr w:rsidR="00836ABF" w:rsidRPr="00836ABF" w14:paraId="32DC6D8F" w14:textId="77777777" w:rsidTr="00BD68F8">
        <w:trPr>
          <w:jc w:val="center"/>
        </w:trPr>
        <w:tc>
          <w:tcPr>
            <w:tcW w:w="1693" w:type="dxa"/>
          </w:tcPr>
          <w:p w14:paraId="3BFD09AE"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Name </w:t>
            </w:r>
          </w:p>
          <w:p w14:paraId="75693DD0"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24A</w:t>
            </w:r>
          </w:p>
        </w:tc>
        <w:tc>
          <w:tcPr>
            <w:tcW w:w="1513" w:type="dxa"/>
            <w:gridSpan w:val="2"/>
          </w:tcPr>
          <w:p w14:paraId="61753A17"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120</w:t>
            </w:r>
          </w:p>
        </w:tc>
        <w:tc>
          <w:tcPr>
            <w:tcW w:w="6433" w:type="dxa"/>
          </w:tcPr>
          <w:p w14:paraId="694262FD" w14:textId="181CE168"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Maximum 20 characters 6-bit ASCII, as defined in Table A7-2.</w:t>
            </w:r>
            <w:r w:rsidRPr="00836ABF">
              <w:rPr>
                <w:rFonts w:eastAsia="Batang"/>
                <w:sz w:val="20"/>
              </w:rPr>
              <w:br/>
              <w:t>@@@@@@@@@@@@@@@@@@@@ = not available = default</w:t>
            </w:r>
          </w:p>
        </w:tc>
      </w:tr>
      <w:tr w:rsidR="00836ABF" w:rsidRPr="00836ABF" w14:paraId="5E869B4E" w14:textId="77777777" w:rsidTr="00BD68F8">
        <w:trPr>
          <w:jc w:val="center"/>
        </w:trPr>
        <w:tc>
          <w:tcPr>
            <w:tcW w:w="1693" w:type="dxa"/>
          </w:tcPr>
          <w:p w14:paraId="4D63E522"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Type of ship and cargo type Provided by Message 24B</w:t>
            </w:r>
          </w:p>
        </w:tc>
        <w:tc>
          <w:tcPr>
            <w:tcW w:w="1513" w:type="dxa"/>
            <w:gridSpan w:val="2"/>
          </w:tcPr>
          <w:p w14:paraId="0C5A2F8F"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8</w:t>
            </w:r>
          </w:p>
        </w:tc>
        <w:tc>
          <w:tcPr>
            <w:tcW w:w="6433" w:type="dxa"/>
          </w:tcPr>
          <w:p w14:paraId="7ADF2B21"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0 = not available or no ship = default</w:t>
            </w:r>
            <w:r w:rsidRPr="00836ABF">
              <w:rPr>
                <w:rFonts w:eastAsia="Batang"/>
                <w:sz w:val="20"/>
              </w:rPr>
              <w:br/>
              <w:t>1-99 = as defined in § A7-3.3.2</w:t>
            </w:r>
            <w:r w:rsidRPr="00836ABF">
              <w:rPr>
                <w:rFonts w:eastAsia="Batang"/>
                <w:sz w:val="20"/>
              </w:rPr>
              <w:br/>
              <w:t>100-199 = reserved, for regional use</w:t>
            </w:r>
            <w:r w:rsidRPr="00836ABF">
              <w:rPr>
                <w:rFonts w:eastAsia="Batang"/>
                <w:sz w:val="20"/>
              </w:rPr>
              <w:br/>
              <w:t>200-255 = reserved, for future use</w:t>
            </w:r>
          </w:p>
        </w:tc>
      </w:tr>
      <w:tr w:rsidR="00836ABF" w:rsidRPr="00836ABF" w14:paraId="4CAB81AA" w14:textId="77777777" w:rsidTr="00BD68F8">
        <w:trPr>
          <w:jc w:val="center"/>
        </w:trPr>
        <w:tc>
          <w:tcPr>
            <w:tcW w:w="1693" w:type="dxa"/>
          </w:tcPr>
          <w:p w14:paraId="6D00E529"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Dimension of ship/reference for position Provided by Message 24B</w:t>
            </w:r>
          </w:p>
        </w:tc>
        <w:tc>
          <w:tcPr>
            <w:tcW w:w="1513" w:type="dxa"/>
            <w:gridSpan w:val="2"/>
          </w:tcPr>
          <w:p w14:paraId="56645054"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30</w:t>
            </w:r>
          </w:p>
        </w:tc>
        <w:tc>
          <w:tcPr>
            <w:tcW w:w="6433" w:type="dxa"/>
          </w:tcPr>
          <w:p w14:paraId="616A78DC" w14:textId="6D233795"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Dimensions of ship in metres and reference point for reported position (see Fig. A7-1 and § A7-3.3.3)</w:t>
            </w:r>
          </w:p>
        </w:tc>
      </w:tr>
      <w:tr w:rsidR="00836ABF" w:rsidRPr="00836ABF" w14:paraId="2EAB81E0" w14:textId="77777777" w:rsidTr="00BD68F8">
        <w:trPr>
          <w:jc w:val="center"/>
        </w:trPr>
        <w:tc>
          <w:tcPr>
            <w:tcW w:w="1693" w:type="dxa"/>
          </w:tcPr>
          <w:p w14:paraId="6A9A2641"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Type of electronic position fixing device</w:t>
            </w:r>
          </w:p>
          <w:p w14:paraId="36BA811A"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24B</w:t>
            </w:r>
          </w:p>
        </w:tc>
        <w:tc>
          <w:tcPr>
            <w:tcW w:w="1513" w:type="dxa"/>
            <w:gridSpan w:val="2"/>
          </w:tcPr>
          <w:p w14:paraId="2BF79518"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4</w:t>
            </w:r>
          </w:p>
        </w:tc>
        <w:tc>
          <w:tcPr>
            <w:tcW w:w="6433" w:type="dxa"/>
          </w:tcPr>
          <w:p w14:paraId="541F7A9B" w14:textId="16364A1C"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0 = not available =default; </w:t>
            </w:r>
            <w:r w:rsidRPr="00836ABF">
              <w:rPr>
                <w:rFonts w:eastAsia="Batang"/>
                <w:sz w:val="20"/>
              </w:rPr>
              <w:br/>
              <w:t xml:space="preserve">1 = GPS, </w:t>
            </w:r>
            <w:r w:rsidRPr="00836ABF">
              <w:rPr>
                <w:rFonts w:eastAsia="Batang"/>
                <w:sz w:val="20"/>
              </w:rPr>
              <w:br/>
              <w:t xml:space="preserve">2 = GLONASS, </w:t>
            </w:r>
            <w:r w:rsidRPr="00836ABF">
              <w:rPr>
                <w:rFonts w:eastAsia="Batang"/>
                <w:sz w:val="20"/>
              </w:rPr>
              <w:br/>
              <w:t xml:space="preserve">3 = combined GNSS, </w:t>
            </w:r>
            <w:r w:rsidRPr="00836ABF">
              <w:rPr>
                <w:rFonts w:eastAsia="Batang"/>
                <w:sz w:val="20"/>
              </w:rPr>
              <w:br/>
              <w:t>4 = Loran</w:t>
            </w:r>
            <w:r w:rsidRPr="00836ABF">
              <w:rPr>
                <w:rFonts w:eastAsia="Batang"/>
                <w:sz w:val="20"/>
              </w:rPr>
              <w:br/>
              <w:t xml:space="preserve">5 = Chayka, </w:t>
            </w:r>
            <w:r w:rsidRPr="00836ABF">
              <w:rPr>
                <w:rFonts w:eastAsia="Batang"/>
                <w:sz w:val="20"/>
              </w:rPr>
              <w:br/>
              <w:t xml:space="preserve">6 = INS, </w:t>
            </w:r>
            <w:r w:rsidRPr="00836ABF">
              <w:rPr>
                <w:rFonts w:eastAsia="Batang"/>
                <w:sz w:val="20"/>
              </w:rPr>
              <w:br/>
              <w:t xml:space="preserve">7 = manually inputted = surveyed or charted position; </w:t>
            </w:r>
            <w:r w:rsidRPr="00836ABF">
              <w:rPr>
                <w:rFonts w:eastAsia="Batang"/>
                <w:sz w:val="20"/>
              </w:rPr>
              <w:br/>
              <w:t xml:space="preserve">8 = Galileo, </w:t>
            </w:r>
            <w:r w:rsidRPr="00836ABF">
              <w:rPr>
                <w:rFonts w:eastAsia="Batang"/>
                <w:sz w:val="20"/>
              </w:rPr>
              <w:br/>
              <w:t>9 = BDS</w:t>
            </w:r>
            <w:r w:rsidRPr="00836ABF">
              <w:rPr>
                <w:rFonts w:eastAsia="Batang"/>
                <w:sz w:val="20"/>
              </w:rPr>
              <w:br/>
              <w:t xml:space="preserve">10 &amp; 11 = not used, reserved for future use </w:t>
            </w:r>
            <w:r w:rsidRPr="00836ABF">
              <w:rPr>
                <w:rFonts w:eastAsia="Batang"/>
                <w:sz w:val="20"/>
              </w:rPr>
              <w:br/>
              <w:t>12 =integrated PNT system</w:t>
            </w:r>
          </w:p>
          <w:p w14:paraId="56AF71AF"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lastRenderedPageBreak/>
              <w:t>13 = inertial navigation system</w:t>
            </w:r>
          </w:p>
          <w:p w14:paraId="23A93D90"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14 = terrestrial radio navigation system, </w:t>
            </w:r>
            <w:r w:rsidRPr="00836ABF">
              <w:rPr>
                <w:rFonts w:eastAsia="Batang"/>
                <w:sz w:val="20"/>
              </w:rPr>
              <w:br/>
              <w:t>15 = internal GNSS</w:t>
            </w:r>
          </w:p>
        </w:tc>
      </w:tr>
      <w:tr w:rsidR="00836ABF" w:rsidRPr="00836ABF" w14:paraId="0A2C79BF" w14:textId="77777777" w:rsidTr="00BD68F8">
        <w:trPr>
          <w:jc w:val="center"/>
        </w:trPr>
        <w:tc>
          <w:tcPr>
            <w:tcW w:w="1693" w:type="dxa"/>
          </w:tcPr>
          <w:p w14:paraId="04A22993"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lastRenderedPageBreak/>
              <w:t>RAIM-flag Provided by Message 18</w:t>
            </w:r>
          </w:p>
        </w:tc>
        <w:tc>
          <w:tcPr>
            <w:tcW w:w="1513" w:type="dxa"/>
            <w:gridSpan w:val="2"/>
          </w:tcPr>
          <w:p w14:paraId="5C218C8C"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1</w:t>
            </w:r>
          </w:p>
        </w:tc>
        <w:tc>
          <w:tcPr>
            <w:tcW w:w="6433" w:type="dxa"/>
          </w:tcPr>
          <w:p w14:paraId="0E19ADC8"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RAIM (Receiver autonomous integrity monitoring) flag of electronic position fixing device; 0 = RAIM not in use = default; 1 = RAIM in use see Table 50</w:t>
            </w:r>
          </w:p>
        </w:tc>
      </w:tr>
      <w:tr w:rsidR="00836ABF" w:rsidRPr="00836ABF" w14:paraId="5E5DEAE2" w14:textId="77777777" w:rsidTr="00BD68F8">
        <w:trPr>
          <w:jc w:val="center"/>
        </w:trPr>
        <w:tc>
          <w:tcPr>
            <w:tcW w:w="1693" w:type="dxa"/>
          </w:tcPr>
          <w:p w14:paraId="67474EAE"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DTE </w:t>
            </w:r>
          </w:p>
          <w:p w14:paraId="35A24F30"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18 (Display Flag)</w:t>
            </w:r>
          </w:p>
        </w:tc>
        <w:tc>
          <w:tcPr>
            <w:tcW w:w="1513" w:type="dxa"/>
            <w:gridSpan w:val="2"/>
          </w:tcPr>
          <w:p w14:paraId="2EC4C672"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1</w:t>
            </w:r>
          </w:p>
        </w:tc>
        <w:tc>
          <w:tcPr>
            <w:tcW w:w="6433" w:type="dxa"/>
          </w:tcPr>
          <w:p w14:paraId="4DFDCD5E" w14:textId="77777777"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Data terminal ready (see § A7-3.3.1) </w:t>
            </w:r>
          </w:p>
          <w:p w14:paraId="1CBC73B4" w14:textId="1A2B722A"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0 = available </w:t>
            </w:r>
          </w:p>
          <w:p w14:paraId="04AF9118" w14:textId="0FC782BD" w:rsidR="00836ABF" w:rsidRPr="00836ABF" w:rsidRDefault="00836ABF" w:rsidP="00836A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1 = not available; = default</w:t>
            </w:r>
          </w:p>
        </w:tc>
      </w:tr>
      <w:tr w:rsidR="00701E1B" w:rsidRPr="00836ABF" w14:paraId="6CC303CC" w14:textId="77777777" w:rsidTr="00BD68F8">
        <w:trPr>
          <w:jc w:val="center"/>
          <w:ins w:id="146" w:author="USA" w:date="2025-09-02T10:46:00Z"/>
        </w:trPr>
        <w:tc>
          <w:tcPr>
            <w:tcW w:w="1693" w:type="dxa"/>
          </w:tcPr>
          <w:p w14:paraId="15E4D453" w14:textId="287D8A25" w:rsidR="00701E1B" w:rsidRPr="00A25B83"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47" w:author="USA" w:date="2025-09-02T10:46:00Z" w16du:dateUtc="2025-09-02T14:46:00Z"/>
                <w:rFonts w:eastAsia="Batang"/>
                <w:sz w:val="20"/>
                <w:highlight w:val="yellow"/>
              </w:rPr>
            </w:pPr>
            <w:ins w:id="148" w:author="USA" w:date="2025-09-02T10:46:00Z" w16du:dateUtc="2025-09-02T14:46:00Z">
              <w:r w:rsidRPr="00A25B83">
                <w:rPr>
                  <w:sz w:val="20"/>
                  <w:highlight w:val="yellow"/>
                </w:rPr>
                <w:t>DTE (Application Specific Messages)</w:t>
              </w:r>
            </w:ins>
          </w:p>
        </w:tc>
        <w:tc>
          <w:tcPr>
            <w:tcW w:w="1513" w:type="dxa"/>
            <w:gridSpan w:val="2"/>
          </w:tcPr>
          <w:p w14:paraId="06B225E9" w14:textId="732974EC" w:rsidR="00701E1B" w:rsidRPr="00A25B83"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149" w:author="USA" w:date="2025-09-02T10:46:00Z" w16du:dateUtc="2025-09-02T14:46:00Z"/>
                <w:rFonts w:eastAsia="Batang"/>
                <w:sz w:val="20"/>
                <w:highlight w:val="yellow"/>
              </w:rPr>
            </w:pPr>
            <w:ins w:id="150" w:author="USA" w:date="2025-09-02T10:46:00Z" w16du:dateUtc="2025-09-02T14:46:00Z">
              <w:r w:rsidRPr="00A25B83">
                <w:rPr>
                  <w:sz w:val="20"/>
                  <w:highlight w:val="yellow"/>
                </w:rPr>
                <w:t>1</w:t>
              </w:r>
            </w:ins>
          </w:p>
        </w:tc>
        <w:tc>
          <w:tcPr>
            <w:tcW w:w="6433" w:type="dxa"/>
          </w:tcPr>
          <w:p w14:paraId="7B650022" w14:textId="7FE2A057" w:rsidR="00701E1B" w:rsidRPr="00A25B83"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51" w:author="USA" w:date="2025-09-02T10:46:00Z" w16du:dateUtc="2025-09-02T14:46:00Z"/>
                <w:rFonts w:eastAsia="Batang"/>
                <w:sz w:val="20"/>
                <w:highlight w:val="yellow"/>
              </w:rPr>
            </w:pPr>
            <w:ins w:id="152" w:author="USA" w:date="2025-09-02T10:46:00Z" w16du:dateUtc="2025-09-02T14:46:00Z">
              <w:r w:rsidRPr="00A25B83">
                <w:rPr>
                  <w:sz w:val="20"/>
                  <w:highlight w:val="yellow"/>
                  <w:lang w:val="en-US"/>
                </w:rPr>
                <w:t>Data terminal equipment (DTE) ready (0 = available, 1 = not available = default) (see § A7-3.3.1)</w:t>
              </w:r>
            </w:ins>
          </w:p>
        </w:tc>
      </w:tr>
      <w:tr w:rsidR="00701E1B" w:rsidRPr="00836ABF" w14:paraId="263E0A85" w14:textId="77777777" w:rsidTr="00BD68F8">
        <w:trPr>
          <w:jc w:val="center"/>
        </w:trPr>
        <w:tc>
          <w:tcPr>
            <w:tcW w:w="1693" w:type="dxa"/>
          </w:tcPr>
          <w:p w14:paraId="5408BD89"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 xml:space="preserve">Assigned mode flag </w:t>
            </w:r>
          </w:p>
          <w:p w14:paraId="6E5C1E03"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Provided by Message 18</w:t>
            </w:r>
          </w:p>
          <w:p w14:paraId="5EF852D9"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(Mode Flag)</w:t>
            </w:r>
          </w:p>
        </w:tc>
        <w:tc>
          <w:tcPr>
            <w:tcW w:w="1513" w:type="dxa"/>
            <w:gridSpan w:val="2"/>
          </w:tcPr>
          <w:p w14:paraId="778F2F1D"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1</w:t>
            </w:r>
          </w:p>
        </w:tc>
        <w:tc>
          <w:tcPr>
            <w:tcW w:w="6433" w:type="dxa"/>
          </w:tcPr>
          <w:p w14:paraId="4B0F5509"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0 = Station operating in autonomous and continuous mode = default</w:t>
            </w:r>
            <w:r w:rsidRPr="00836ABF">
              <w:rPr>
                <w:rFonts w:eastAsia="Batang"/>
                <w:sz w:val="20"/>
              </w:rPr>
              <w:br/>
              <w:t>1 = Station operating in assigned mode</w:t>
            </w:r>
          </w:p>
        </w:tc>
      </w:tr>
      <w:tr w:rsidR="00701E1B" w:rsidRPr="00836ABF" w14:paraId="342E4E54" w14:textId="77777777" w:rsidTr="00BD68F8">
        <w:trPr>
          <w:jc w:val="center"/>
        </w:trPr>
        <w:tc>
          <w:tcPr>
            <w:tcW w:w="1693" w:type="dxa"/>
          </w:tcPr>
          <w:p w14:paraId="35265866"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Spare</w:t>
            </w:r>
          </w:p>
        </w:tc>
        <w:tc>
          <w:tcPr>
            <w:tcW w:w="1513" w:type="dxa"/>
            <w:gridSpan w:val="2"/>
          </w:tcPr>
          <w:p w14:paraId="1B1A10DB" w14:textId="45CFFFBA"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ins w:id="153" w:author="USA" w:date="2025-09-02T10:46:00Z" w16du:dateUtc="2025-09-02T14:46:00Z">
              <w:r w:rsidRPr="00A25B83">
                <w:rPr>
                  <w:rFonts w:eastAsia="Batang"/>
                  <w:sz w:val="20"/>
                  <w:highlight w:val="yellow"/>
                </w:rPr>
                <w:t>3</w:t>
              </w:r>
            </w:ins>
            <w:del w:id="154" w:author="USA" w:date="2025-09-02T10:46:00Z" w16du:dateUtc="2025-09-02T14:46:00Z">
              <w:r w:rsidRPr="00A25B83" w:rsidDel="00701E1B">
                <w:rPr>
                  <w:rFonts w:eastAsia="Batang"/>
                  <w:sz w:val="20"/>
                  <w:highlight w:val="yellow"/>
                </w:rPr>
                <w:delText>4</w:delText>
              </w:r>
            </w:del>
          </w:p>
        </w:tc>
        <w:tc>
          <w:tcPr>
            <w:tcW w:w="6433" w:type="dxa"/>
          </w:tcPr>
          <w:p w14:paraId="52056631" w14:textId="3352709F"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Should be set to zero. Reserved for future use</w:t>
            </w:r>
          </w:p>
        </w:tc>
      </w:tr>
      <w:tr w:rsidR="00701E1B" w:rsidRPr="00836ABF" w14:paraId="0F5903C9" w14:textId="77777777" w:rsidTr="00BD68F8">
        <w:trPr>
          <w:jc w:val="center"/>
        </w:trPr>
        <w:tc>
          <w:tcPr>
            <w:tcW w:w="1693" w:type="dxa"/>
          </w:tcPr>
          <w:p w14:paraId="6F7FAEE6"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Number of bits</w:t>
            </w:r>
          </w:p>
        </w:tc>
        <w:tc>
          <w:tcPr>
            <w:tcW w:w="1513" w:type="dxa"/>
            <w:gridSpan w:val="2"/>
          </w:tcPr>
          <w:p w14:paraId="1065AB36"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836ABF">
              <w:rPr>
                <w:rFonts w:eastAsia="Batang"/>
                <w:sz w:val="20"/>
              </w:rPr>
              <w:t>312</w:t>
            </w:r>
          </w:p>
        </w:tc>
        <w:tc>
          <w:tcPr>
            <w:tcW w:w="6433" w:type="dxa"/>
          </w:tcPr>
          <w:p w14:paraId="2766019F" w14:textId="77777777" w:rsidR="00701E1B" w:rsidRPr="00836ABF" w:rsidRDefault="00701E1B" w:rsidP="00701E1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836ABF">
              <w:rPr>
                <w:rFonts w:eastAsia="Batang"/>
                <w:sz w:val="20"/>
              </w:rPr>
              <w:t>Occupies two slots</w:t>
            </w:r>
          </w:p>
        </w:tc>
      </w:tr>
    </w:tbl>
    <w:p w14:paraId="3CDEFF36" w14:textId="77777777" w:rsidR="00836ABF" w:rsidRPr="00F7071B" w:rsidRDefault="00836ABF" w:rsidP="00B8519B"/>
    <w:p w14:paraId="639CA69A" w14:textId="421D166F" w:rsidR="00836ABF" w:rsidRDefault="00836ABF" w:rsidP="00836ABF">
      <w:pPr>
        <w:rPr>
          <w:i/>
          <w:iCs/>
        </w:rPr>
      </w:pPr>
      <w:r w:rsidRPr="00A3763E">
        <w:rPr>
          <w:i/>
          <w:iCs/>
        </w:rPr>
        <w:t>(No additional changes prior to this section)</w:t>
      </w:r>
    </w:p>
    <w:p w14:paraId="7BBC4AD1" w14:textId="77777777" w:rsidR="00CE7F12" w:rsidRPr="00F7071B" w:rsidRDefault="00CE7F12" w:rsidP="00B8519B"/>
    <w:p w14:paraId="1013FD00" w14:textId="77777777" w:rsidR="000E2C30" w:rsidRPr="000E2C30" w:rsidRDefault="000E2C30" w:rsidP="000E2C30">
      <w:pPr>
        <w:keepNext/>
        <w:keepLines/>
        <w:spacing w:before="200"/>
        <w:ind w:left="1134" w:hanging="1134"/>
        <w:textAlignment w:val="baseline"/>
        <w:outlineLvl w:val="1"/>
        <w:rPr>
          <w:rFonts w:eastAsia="Batang"/>
          <w:b/>
        </w:rPr>
      </w:pPr>
      <w:bookmarkStart w:id="155" w:name="_Toc48639592"/>
      <w:bookmarkStart w:id="156" w:name="_Toc197413972"/>
      <w:bookmarkStart w:id="157" w:name="_Toc197414982"/>
      <w:bookmarkStart w:id="158" w:name="_Toc197415862"/>
      <w:bookmarkStart w:id="159" w:name="_Toc48639593"/>
      <w:bookmarkStart w:id="160" w:name="_Toc197413973"/>
      <w:bookmarkStart w:id="161" w:name="_Toc197414983"/>
      <w:bookmarkStart w:id="162" w:name="_Toc197415863"/>
      <w:r w:rsidRPr="000E2C30">
        <w:rPr>
          <w:rFonts w:eastAsia="Batang"/>
          <w:b/>
        </w:rPr>
        <w:t>A7-3.18</w:t>
      </w:r>
      <w:r w:rsidRPr="000E2C30">
        <w:rPr>
          <w:rFonts w:eastAsia="Batang"/>
          <w:b/>
        </w:rPr>
        <w:tab/>
        <w:t>Message 20: Data link management message</w:t>
      </w:r>
      <w:bookmarkEnd w:id="155"/>
      <w:bookmarkEnd w:id="156"/>
      <w:bookmarkEnd w:id="157"/>
      <w:bookmarkEnd w:id="158"/>
    </w:p>
    <w:p w14:paraId="69DD9CB3" w14:textId="188FBCCA" w:rsidR="000E2C30" w:rsidRPr="000E2C30" w:rsidRDefault="000E2C30" w:rsidP="000E2C30">
      <w:pPr>
        <w:textAlignment w:val="baseline"/>
        <w:rPr>
          <w:rFonts w:eastAsia="Batang"/>
        </w:rPr>
      </w:pPr>
      <w:r w:rsidRPr="000E2C30">
        <w:rPr>
          <w:rFonts w:eastAsia="Batang"/>
        </w:rPr>
        <w:t xml:space="preserve">This message should be used </w:t>
      </w:r>
      <w:del w:id="163" w:author="USA" w:date="2025-09-05T05:07:00Z" w16du:dateUtc="2025-09-05T09:07:00Z">
        <w:r w:rsidRPr="00A25B83" w:rsidDel="000E2C30">
          <w:rPr>
            <w:rFonts w:eastAsia="Batang"/>
            <w:highlight w:val="yellow"/>
          </w:rPr>
          <w:delText>by base station(s)</w:delText>
        </w:r>
      </w:del>
      <w:del w:id="164" w:author="USA" w:date="2025-09-05T05:08:00Z" w16du:dateUtc="2025-09-05T09:08:00Z">
        <w:r w:rsidRPr="000E2C30" w:rsidDel="000E2C30">
          <w:rPr>
            <w:rFonts w:eastAsia="Batang"/>
          </w:rPr>
          <w:delText xml:space="preserve"> </w:delText>
        </w:r>
      </w:del>
      <w:r w:rsidRPr="000E2C30">
        <w:rPr>
          <w:rFonts w:eastAsia="Batang"/>
        </w:rPr>
        <w:t>to pre-announce the fixed allocation schedule (FATDMA) for one or more base station(s) and it should be repeated as often as required. This way the system can provide a high level of integrity for base station(s). This is especially important in regions where several base stations are located adjacent to each other and mobile station(s) move between these different regions. These reserved slots cannot be autonomously allocated by mobile stations.</w:t>
      </w:r>
    </w:p>
    <w:p w14:paraId="57F65805" w14:textId="77777777" w:rsidR="000E2C30" w:rsidRPr="00F7071B" w:rsidRDefault="000E2C30" w:rsidP="000E2C30"/>
    <w:p w14:paraId="209B9A20" w14:textId="77777777" w:rsidR="000E2C30" w:rsidRDefault="000E2C30" w:rsidP="000E2C30">
      <w:pPr>
        <w:rPr>
          <w:i/>
          <w:iCs/>
        </w:rPr>
      </w:pPr>
      <w:r w:rsidRPr="00A3763E">
        <w:rPr>
          <w:i/>
          <w:iCs/>
        </w:rPr>
        <w:t>(No additional changes prior to this section)</w:t>
      </w:r>
    </w:p>
    <w:p w14:paraId="0C747D18" w14:textId="77777777" w:rsidR="000E2C30" w:rsidRPr="00F7071B" w:rsidRDefault="000E2C30" w:rsidP="000E2C30"/>
    <w:p w14:paraId="4F1CCFC6" w14:textId="77777777" w:rsidR="002B21E5" w:rsidRPr="002B21E5" w:rsidRDefault="002B21E5" w:rsidP="002B21E5">
      <w:pPr>
        <w:keepNext/>
        <w:keepLines/>
        <w:spacing w:before="200"/>
        <w:ind w:left="1134" w:hanging="1134"/>
        <w:textAlignment w:val="baseline"/>
        <w:outlineLvl w:val="1"/>
        <w:rPr>
          <w:rFonts w:eastAsia="Batang"/>
          <w:b/>
        </w:rPr>
      </w:pPr>
      <w:r w:rsidRPr="002B21E5">
        <w:rPr>
          <w:rFonts w:eastAsia="Batang"/>
          <w:b/>
        </w:rPr>
        <w:t>A7-3.19</w:t>
      </w:r>
      <w:r w:rsidRPr="002B21E5">
        <w:rPr>
          <w:rFonts w:eastAsia="Batang"/>
          <w:b/>
        </w:rPr>
        <w:tab/>
        <w:t>Message 21: Aids-to-navigation report</w:t>
      </w:r>
      <w:bookmarkEnd w:id="159"/>
      <w:bookmarkEnd w:id="160"/>
      <w:bookmarkEnd w:id="161"/>
      <w:bookmarkEnd w:id="162"/>
      <w:r w:rsidRPr="002B21E5">
        <w:rPr>
          <w:rFonts w:eastAsia="Batang"/>
          <w:b/>
        </w:rPr>
        <w:t xml:space="preserve"> </w:t>
      </w:r>
    </w:p>
    <w:p w14:paraId="1F5BC176" w14:textId="17855912" w:rsidR="002B21E5" w:rsidRPr="002B21E5" w:rsidRDefault="002B21E5" w:rsidP="002B21E5">
      <w:pPr>
        <w:jc w:val="both"/>
        <w:textAlignment w:val="baseline"/>
        <w:rPr>
          <w:rFonts w:eastAsia="Batang"/>
        </w:rPr>
      </w:pPr>
      <w:r w:rsidRPr="002B21E5">
        <w:rPr>
          <w:rFonts w:eastAsia="Batang"/>
        </w:rPr>
        <w:t>This message should be used by an AIS Aids to navigation (AtoN) to report the position and status of an AtoN. This station may be mounted on an aid</w:t>
      </w:r>
      <w:r w:rsidRPr="002B21E5">
        <w:rPr>
          <w:rFonts w:eastAsia="Batang"/>
        </w:rPr>
        <w:noBreakHyphen/>
        <w:t>to</w:t>
      </w:r>
      <w:r w:rsidRPr="002B21E5">
        <w:rPr>
          <w:rFonts w:eastAsia="Batang"/>
        </w:rPr>
        <w:noBreakHyphen/>
        <w:t xml:space="preserve">navigation or this message may be transmitted by a fixed station when the functionality of an AtoN station is integrated into the fixed station. This message should be transmitted autonomously at a Rr of once every three (3) min or it may be assigned by an assigned mode command (Message 16) via the VHF data link, or by an </w:t>
      </w:r>
      <w:r w:rsidRPr="002B21E5">
        <w:rPr>
          <w:rFonts w:eastAsia="Batang"/>
        </w:rPr>
        <w:lastRenderedPageBreak/>
        <w:t>external command, or after any parameter value has changed. This message should not occupy more than two slots.</w:t>
      </w:r>
    </w:p>
    <w:p w14:paraId="1E19A03D" w14:textId="71B6BEC2" w:rsidR="002B21E5" w:rsidRPr="002B21E5" w:rsidRDefault="002B21E5" w:rsidP="002B21E5">
      <w:pPr>
        <w:jc w:val="both"/>
        <w:textAlignment w:val="baseline"/>
        <w:rPr>
          <w:rFonts w:eastAsia="Batang"/>
        </w:rPr>
      </w:pPr>
      <w:r w:rsidRPr="002B21E5">
        <w:rPr>
          <w:rFonts w:eastAsia="Batang"/>
        </w:rPr>
        <w:t>The IALA NAVGUIDE stipulates: “A floating aid to navigation, which is out of position, adrift or during the night is unlighted, may itself become a danger to navigation. When a floating aid is out of position or malfunctioning, navigational warnings must be given.” Therefore, a station, which transmits Message 21 should also transmit a safety related broadcast message (Message 14) upon detecting that the floating AtoN has gone out of position or is malfunctioning, at the Competent Authority’s discretion.</w:t>
      </w:r>
    </w:p>
    <w:p w14:paraId="58250BDE" w14:textId="16BAB213" w:rsidR="002B21E5" w:rsidRPr="002B21E5" w:rsidRDefault="002B21E5" w:rsidP="002B21E5">
      <w:pPr>
        <w:keepNext/>
        <w:spacing w:before="560" w:after="120"/>
        <w:jc w:val="center"/>
        <w:textAlignment w:val="baseline"/>
        <w:rPr>
          <w:rFonts w:eastAsia="Batang"/>
          <w:caps/>
          <w:sz w:val="20"/>
        </w:rPr>
      </w:pPr>
      <w:bookmarkStart w:id="165" w:name="_Ref139010545"/>
      <w:r w:rsidRPr="002B21E5">
        <w:rPr>
          <w:rFonts w:eastAsia="Batang"/>
          <w:caps/>
          <w:sz w:val="20"/>
        </w:rPr>
        <w:t>TABLE A7-28</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436"/>
        <w:gridCol w:w="6515"/>
      </w:tblGrid>
      <w:tr w:rsidR="002B21E5" w:rsidRPr="002B21E5" w14:paraId="01A83568" w14:textId="77777777" w:rsidTr="004556E6">
        <w:trPr>
          <w:cantSplit/>
          <w:tblHeader/>
          <w:jc w:val="center"/>
        </w:trPr>
        <w:tc>
          <w:tcPr>
            <w:tcW w:w="1682" w:type="dxa"/>
            <w:shd w:val="clear" w:color="auto" w:fill="FFFFFF"/>
            <w:vAlign w:val="center"/>
          </w:tcPr>
          <w:bookmarkEnd w:id="165"/>
          <w:p w14:paraId="204516F9" w14:textId="77777777" w:rsidR="002B21E5" w:rsidRPr="002B21E5" w:rsidRDefault="002B21E5" w:rsidP="002B21E5">
            <w:pPr>
              <w:keepNext/>
              <w:spacing w:before="80" w:after="80"/>
              <w:jc w:val="center"/>
              <w:textAlignment w:val="baseline"/>
              <w:rPr>
                <w:rFonts w:ascii="Times New Roman Bold" w:eastAsia="Batang" w:hAnsi="Times New Roman Bold" w:cs="Times New Roman Bold"/>
                <w:b/>
                <w:sz w:val="20"/>
              </w:rPr>
            </w:pPr>
            <w:r w:rsidRPr="002B21E5">
              <w:rPr>
                <w:rFonts w:ascii="Times New Roman Bold" w:eastAsia="Batang" w:hAnsi="Times New Roman Bold" w:cs="Times New Roman Bold"/>
                <w:b/>
                <w:sz w:val="20"/>
              </w:rPr>
              <w:t>Parameter</w:t>
            </w:r>
          </w:p>
        </w:tc>
        <w:tc>
          <w:tcPr>
            <w:tcW w:w="1436" w:type="dxa"/>
            <w:shd w:val="clear" w:color="auto" w:fill="FFFFFF"/>
            <w:vAlign w:val="center"/>
          </w:tcPr>
          <w:p w14:paraId="158F0156" w14:textId="77777777" w:rsidR="002B21E5" w:rsidRPr="002B21E5" w:rsidRDefault="002B21E5" w:rsidP="002B21E5">
            <w:pPr>
              <w:keepNext/>
              <w:spacing w:before="80" w:after="80"/>
              <w:jc w:val="center"/>
              <w:textAlignment w:val="baseline"/>
              <w:rPr>
                <w:rFonts w:ascii="Times New Roman Bold" w:eastAsia="Batang" w:hAnsi="Times New Roman Bold" w:cs="Times New Roman Bold"/>
                <w:b/>
                <w:sz w:val="20"/>
              </w:rPr>
            </w:pPr>
            <w:r w:rsidRPr="002B21E5">
              <w:rPr>
                <w:rFonts w:ascii="Times New Roman Bold" w:eastAsia="Batang" w:hAnsi="Times New Roman Bold" w:cs="Times New Roman Bold"/>
                <w:b/>
                <w:sz w:val="20"/>
              </w:rPr>
              <w:t>Number of bits</w:t>
            </w:r>
          </w:p>
        </w:tc>
        <w:tc>
          <w:tcPr>
            <w:tcW w:w="6515" w:type="dxa"/>
            <w:shd w:val="clear" w:color="auto" w:fill="FFFFFF"/>
            <w:vAlign w:val="center"/>
          </w:tcPr>
          <w:p w14:paraId="2A330088" w14:textId="77777777" w:rsidR="002B21E5" w:rsidRPr="002B21E5" w:rsidRDefault="002B21E5" w:rsidP="002B21E5">
            <w:pPr>
              <w:keepNext/>
              <w:spacing w:before="80" w:after="80"/>
              <w:jc w:val="center"/>
              <w:textAlignment w:val="baseline"/>
              <w:rPr>
                <w:rFonts w:ascii="Times New Roman Bold" w:eastAsia="Batang" w:hAnsi="Times New Roman Bold" w:cs="Times New Roman Bold"/>
                <w:b/>
                <w:sz w:val="20"/>
              </w:rPr>
            </w:pPr>
            <w:r w:rsidRPr="002B21E5">
              <w:rPr>
                <w:rFonts w:ascii="Times New Roman Bold" w:eastAsia="Batang" w:hAnsi="Times New Roman Bold" w:cs="Times New Roman Bold"/>
                <w:b/>
                <w:sz w:val="20"/>
              </w:rPr>
              <w:t>Description</w:t>
            </w:r>
          </w:p>
        </w:tc>
      </w:tr>
      <w:tr w:rsidR="002B21E5" w:rsidRPr="002B21E5" w14:paraId="169AA380" w14:textId="77777777" w:rsidTr="004556E6">
        <w:trPr>
          <w:cantSplit/>
          <w:jc w:val="center"/>
        </w:trPr>
        <w:tc>
          <w:tcPr>
            <w:tcW w:w="1682" w:type="dxa"/>
          </w:tcPr>
          <w:p w14:paraId="2D157BA6"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Message ID</w:t>
            </w:r>
          </w:p>
        </w:tc>
        <w:tc>
          <w:tcPr>
            <w:tcW w:w="1436" w:type="dxa"/>
          </w:tcPr>
          <w:p w14:paraId="2C3550DF"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6</w:t>
            </w:r>
          </w:p>
        </w:tc>
        <w:tc>
          <w:tcPr>
            <w:tcW w:w="6515" w:type="dxa"/>
          </w:tcPr>
          <w:p w14:paraId="146C3785"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Identifier for Message 21</w:t>
            </w:r>
          </w:p>
        </w:tc>
      </w:tr>
      <w:tr w:rsidR="002B21E5" w:rsidRPr="002B21E5" w14:paraId="21C0B8E4" w14:textId="77777777" w:rsidTr="004556E6">
        <w:trPr>
          <w:cantSplit/>
          <w:jc w:val="center"/>
        </w:trPr>
        <w:tc>
          <w:tcPr>
            <w:tcW w:w="1682" w:type="dxa"/>
          </w:tcPr>
          <w:p w14:paraId="457F2DD8"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Repeat indicator</w:t>
            </w:r>
          </w:p>
        </w:tc>
        <w:tc>
          <w:tcPr>
            <w:tcW w:w="1436" w:type="dxa"/>
          </w:tcPr>
          <w:p w14:paraId="3B0E8C7A"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2</w:t>
            </w:r>
          </w:p>
        </w:tc>
        <w:tc>
          <w:tcPr>
            <w:tcW w:w="6515" w:type="dxa"/>
          </w:tcPr>
          <w:p w14:paraId="382FEDC0"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Used by the repeater to indicate how many times a message has been repeated. See § 4.6.1, Annex 2; 0-3; 0 = default; 3 = do not repeat any more</w:t>
            </w:r>
          </w:p>
        </w:tc>
      </w:tr>
      <w:tr w:rsidR="002B21E5" w:rsidRPr="002B21E5" w14:paraId="59D60053" w14:textId="77777777" w:rsidTr="004556E6">
        <w:trPr>
          <w:cantSplit/>
          <w:jc w:val="center"/>
        </w:trPr>
        <w:tc>
          <w:tcPr>
            <w:tcW w:w="1682" w:type="dxa"/>
          </w:tcPr>
          <w:p w14:paraId="7981CA02"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Source ID</w:t>
            </w:r>
          </w:p>
        </w:tc>
        <w:tc>
          <w:tcPr>
            <w:tcW w:w="1436" w:type="dxa"/>
          </w:tcPr>
          <w:p w14:paraId="032F9E00"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30</w:t>
            </w:r>
          </w:p>
        </w:tc>
        <w:tc>
          <w:tcPr>
            <w:tcW w:w="6515" w:type="dxa"/>
          </w:tcPr>
          <w:p w14:paraId="54CD0F6F" w14:textId="7BAEEACF" w:rsidR="002B21E5" w:rsidRPr="002B21E5" w:rsidRDefault="00F435BA"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166" w:author="USA" w:date="2025-09-04T11:21:00Z" w16du:dateUtc="2025-09-04T15:21:00Z">
              <w:r w:rsidRPr="00A25B83">
                <w:rPr>
                  <w:rFonts w:eastAsia="Batang"/>
                  <w:sz w:val="20"/>
                  <w:highlight w:val="yellow"/>
                </w:rPr>
                <w:t xml:space="preserve">Unique Identity of the source of the message per Article </w:t>
              </w:r>
              <w:r w:rsidRPr="00A25B83">
                <w:rPr>
                  <w:rFonts w:eastAsia="Batang"/>
                  <w:b/>
                  <w:bCs/>
                  <w:sz w:val="20"/>
                  <w:highlight w:val="yellow"/>
                </w:rPr>
                <w:t>19</w:t>
              </w:r>
              <w:r w:rsidRPr="00A25B83">
                <w:rPr>
                  <w:rFonts w:eastAsia="Batang"/>
                  <w:sz w:val="20"/>
                  <w:highlight w:val="yellow"/>
                </w:rPr>
                <w:t xml:space="preserve"> and Recommendation ITU-R M.585</w:t>
              </w:r>
            </w:ins>
            <w:del w:id="167" w:author="USA" w:date="2025-09-04T11:21:00Z" w16du:dateUtc="2025-09-04T15:21:00Z">
              <w:r w:rsidR="002B21E5" w:rsidRPr="00A25B83" w:rsidDel="00F435BA">
                <w:rPr>
                  <w:rFonts w:eastAsia="Batang"/>
                  <w:sz w:val="20"/>
                  <w:highlight w:val="yellow"/>
                </w:rPr>
                <w:delText xml:space="preserve">Identity (in the MMS) of the source of the message (see RR Art. </w:delText>
              </w:r>
              <w:r w:rsidR="002B21E5" w:rsidRPr="00A25B83" w:rsidDel="00F435BA">
                <w:rPr>
                  <w:rFonts w:eastAsia="Batang"/>
                  <w:b/>
                  <w:bCs/>
                  <w:sz w:val="20"/>
                  <w:highlight w:val="yellow"/>
                </w:rPr>
                <w:delText>19</w:delText>
              </w:r>
              <w:r w:rsidR="002B21E5" w:rsidRPr="00A25B83" w:rsidDel="00F435BA">
                <w:rPr>
                  <w:rFonts w:eastAsia="Batang"/>
                  <w:sz w:val="20"/>
                  <w:highlight w:val="yellow"/>
                </w:rPr>
                <w:delText xml:space="preserve"> and Rec. ITU-R M.585)</w:delText>
              </w:r>
            </w:del>
          </w:p>
        </w:tc>
      </w:tr>
      <w:tr w:rsidR="002B21E5" w:rsidRPr="002B21E5" w14:paraId="57DB62BD" w14:textId="77777777" w:rsidTr="004556E6">
        <w:trPr>
          <w:cantSplit/>
          <w:jc w:val="center"/>
        </w:trPr>
        <w:tc>
          <w:tcPr>
            <w:tcW w:w="1682" w:type="dxa"/>
          </w:tcPr>
          <w:p w14:paraId="01D74952"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Type of aids-to-navigation</w:t>
            </w:r>
          </w:p>
        </w:tc>
        <w:tc>
          <w:tcPr>
            <w:tcW w:w="1436" w:type="dxa"/>
          </w:tcPr>
          <w:p w14:paraId="3B24881C"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5</w:t>
            </w:r>
          </w:p>
        </w:tc>
        <w:tc>
          <w:tcPr>
            <w:tcW w:w="6515" w:type="dxa"/>
          </w:tcPr>
          <w:p w14:paraId="0386724B"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0 = not available = default; refer to appropriate definition set up by IALA; see Table 74</w:t>
            </w:r>
          </w:p>
        </w:tc>
      </w:tr>
      <w:tr w:rsidR="002B21E5" w:rsidRPr="002B21E5" w14:paraId="2F8AC544" w14:textId="77777777" w:rsidTr="004556E6">
        <w:trPr>
          <w:cantSplit/>
          <w:jc w:val="center"/>
        </w:trPr>
        <w:tc>
          <w:tcPr>
            <w:tcW w:w="1682" w:type="dxa"/>
          </w:tcPr>
          <w:p w14:paraId="1667CF0B"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Name of Aids-to-Navigation</w:t>
            </w:r>
          </w:p>
        </w:tc>
        <w:tc>
          <w:tcPr>
            <w:tcW w:w="1436" w:type="dxa"/>
          </w:tcPr>
          <w:p w14:paraId="277E9F6E"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120</w:t>
            </w:r>
          </w:p>
        </w:tc>
        <w:tc>
          <w:tcPr>
            <w:tcW w:w="6515" w:type="dxa"/>
          </w:tcPr>
          <w:p w14:paraId="3FB70EE9"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Maximum 20 characters 6-bit ASCII, as defined in Table 47</w:t>
            </w:r>
            <w:r w:rsidRPr="002B21E5">
              <w:rPr>
                <w:rFonts w:eastAsia="Batang"/>
                <w:sz w:val="20"/>
              </w:rPr>
              <w:br/>
              <w:t>The name of the AtoN may be extended up to 14 additional 6-bit-ASCII characters in the “Name of Aid-to-Navigation Extension” parameter</w:t>
            </w:r>
            <w:r w:rsidRPr="002B21E5">
              <w:rPr>
                <w:rFonts w:eastAsia="Batang"/>
                <w:sz w:val="20"/>
              </w:rPr>
              <w:br/>
              <w:t>“@@@@@@@@@@@@@@@@@@@@” = not available = default.</w:t>
            </w:r>
          </w:p>
          <w:p w14:paraId="6CC3D337" w14:textId="1884D71A" w:rsidR="002B21E5" w:rsidRPr="002B21E5" w:rsidRDefault="00F435BA"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168" w:author="USA" w:date="2025-09-04T11:20:00Z" w16du:dateUtc="2025-09-04T15:20:00Z">
              <w:r w:rsidRPr="00A25B83">
                <w:rPr>
                  <w:rFonts w:eastAsia="Batang"/>
                  <w:sz w:val="20"/>
                  <w:highlight w:val="yellow"/>
                </w:rPr>
                <w:t>Additional characters (up to 14) may be added using the “Name of Aid-to-Navigation Extension” parameter.</w:t>
              </w:r>
            </w:ins>
          </w:p>
        </w:tc>
      </w:tr>
      <w:tr w:rsidR="002B21E5" w:rsidRPr="002B21E5" w14:paraId="27E31B05" w14:textId="77777777" w:rsidTr="004556E6">
        <w:trPr>
          <w:cantSplit/>
          <w:jc w:val="center"/>
        </w:trPr>
        <w:tc>
          <w:tcPr>
            <w:tcW w:w="1682" w:type="dxa"/>
          </w:tcPr>
          <w:p w14:paraId="79BE84E9"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Position accuracy</w:t>
            </w:r>
          </w:p>
        </w:tc>
        <w:tc>
          <w:tcPr>
            <w:tcW w:w="1436" w:type="dxa"/>
          </w:tcPr>
          <w:p w14:paraId="1CFDDC3A"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1</w:t>
            </w:r>
          </w:p>
        </w:tc>
        <w:tc>
          <w:tcPr>
            <w:tcW w:w="6515" w:type="dxa"/>
          </w:tcPr>
          <w:p w14:paraId="51F66108"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The PA flag should be determined in accordance with Table 50.</w:t>
            </w:r>
          </w:p>
          <w:p w14:paraId="73F54014"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0 = low (&gt;10 m) = default</w:t>
            </w:r>
          </w:p>
          <w:p w14:paraId="22A826BE" w14:textId="430A2363"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1 = high (</w:t>
            </w:r>
            <w:r w:rsidRPr="002B21E5">
              <w:rPr>
                <w:rFonts w:eastAsia="Batang"/>
                <w:sz w:val="20"/>
              </w:rPr>
              <w:sym w:font="Symbol" w:char="F0A3"/>
            </w:r>
            <w:r w:rsidRPr="002B21E5">
              <w:rPr>
                <w:rFonts w:eastAsia="Batang"/>
                <w:sz w:val="20"/>
              </w:rPr>
              <w:t xml:space="preserve">10 m) </w:t>
            </w:r>
            <w:r w:rsidRPr="002B21E5">
              <w:rPr>
                <w:rFonts w:eastAsia="Batang"/>
                <w:sz w:val="20"/>
              </w:rPr>
              <w:br/>
            </w:r>
          </w:p>
        </w:tc>
      </w:tr>
      <w:tr w:rsidR="002B21E5" w:rsidRPr="002B21E5" w14:paraId="50196F57" w14:textId="77777777" w:rsidTr="004556E6">
        <w:trPr>
          <w:cantSplit/>
          <w:jc w:val="center"/>
        </w:trPr>
        <w:tc>
          <w:tcPr>
            <w:tcW w:w="1682" w:type="dxa"/>
          </w:tcPr>
          <w:p w14:paraId="4E905A0B"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 xml:space="preserve">Longitude </w:t>
            </w:r>
          </w:p>
        </w:tc>
        <w:tc>
          <w:tcPr>
            <w:tcW w:w="1436" w:type="dxa"/>
          </w:tcPr>
          <w:p w14:paraId="12DB3FED"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28</w:t>
            </w:r>
          </w:p>
        </w:tc>
        <w:tc>
          <w:tcPr>
            <w:tcW w:w="6515" w:type="dxa"/>
          </w:tcPr>
          <w:p w14:paraId="0030181B"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Longitude in 1/10 000 min of position of an AtoN (</w:t>
            </w:r>
            <w:r w:rsidRPr="002B21E5">
              <w:rPr>
                <w:rFonts w:eastAsia="Batang"/>
                <w:sz w:val="20"/>
              </w:rPr>
              <w:sym w:font="Symbol" w:char="F0B1"/>
            </w:r>
            <w:r w:rsidRPr="002B21E5">
              <w:rPr>
                <w:rFonts w:eastAsia="Batang"/>
                <w:sz w:val="20"/>
              </w:rPr>
              <w:t>180°, East = positive, West = negative</w:t>
            </w:r>
            <w:r w:rsidRPr="002B21E5">
              <w:rPr>
                <w:rFonts w:eastAsia="Batang"/>
                <w:sz w:val="20"/>
              </w:rPr>
              <w:br/>
              <w:t>181 = (6791AC0</w:t>
            </w:r>
            <w:r w:rsidRPr="002B21E5">
              <w:rPr>
                <w:rFonts w:eastAsia="Batang"/>
                <w:sz w:val="20"/>
                <w:vertAlign w:val="subscript"/>
              </w:rPr>
              <w:t>h</w:t>
            </w:r>
            <w:r w:rsidRPr="002B21E5">
              <w:rPr>
                <w:rFonts w:eastAsia="Batang"/>
                <w:sz w:val="20"/>
              </w:rPr>
              <w:t>) = not available = default)</w:t>
            </w:r>
          </w:p>
        </w:tc>
      </w:tr>
      <w:tr w:rsidR="002B21E5" w:rsidRPr="002B21E5" w14:paraId="1FF62E10" w14:textId="77777777" w:rsidTr="004556E6">
        <w:trPr>
          <w:cantSplit/>
          <w:jc w:val="center"/>
        </w:trPr>
        <w:tc>
          <w:tcPr>
            <w:tcW w:w="1682" w:type="dxa"/>
          </w:tcPr>
          <w:p w14:paraId="7AD14AE6"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Latitude</w:t>
            </w:r>
          </w:p>
        </w:tc>
        <w:tc>
          <w:tcPr>
            <w:tcW w:w="1436" w:type="dxa"/>
          </w:tcPr>
          <w:p w14:paraId="4A33502A"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27</w:t>
            </w:r>
          </w:p>
        </w:tc>
        <w:tc>
          <w:tcPr>
            <w:tcW w:w="6515" w:type="dxa"/>
          </w:tcPr>
          <w:p w14:paraId="2D9749C7"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Latitude in 1/10 000 min of an AtoN (</w:t>
            </w:r>
            <w:r w:rsidRPr="002B21E5">
              <w:rPr>
                <w:rFonts w:eastAsia="Batang"/>
                <w:sz w:val="20"/>
              </w:rPr>
              <w:sym w:font="Symbol" w:char="F0B1"/>
            </w:r>
            <w:r w:rsidRPr="002B21E5">
              <w:rPr>
                <w:rFonts w:eastAsia="Batang"/>
                <w:sz w:val="20"/>
              </w:rPr>
              <w:t>90°, North = positive, South = negative</w:t>
            </w:r>
            <w:r w:rsidRPr="002B21E5">
              <w:rPr>
                <w:rFonts w:eastAsia="Batang"/>
                <w:sz w:val="20"/>
              </w:rPr>
              <w:br/>
              <w:t>91 = (3412140</w:t>
            </w:r>
            <w:r w:rsidRPr="002B21E5">
              <w:rPr>
                <w:rFonts w:eastAsia="Batang"/>
                <w:sz w:val="20"/>
                <w:vertAlign w:val="subscript"/>
              </w:rPr>
              <w:t>h</w:t>
            </w:r>
            <w:r w:rsidRPr="002B21E5">
              <w:rPr>
                <w:rFonts w:eastAsia="Batang"/>
                <w:sz w:val="20"/>
              </w:rPr>
              <w:t>) = not available = default)</w:t>
            </w:r>
          </w:p>
        </w:tc>
      </w:tr>
      <w:tr w:rsidR="002B21E5" w:rsidRPr="002B21E5" w14:paraId="1B949B54" w14:textId="77777777" w:rsidTr="004556E6">
        <w:trPr>
          <w:cantSplit/>
          <w:jc w:val="center"/>
        </w:trPr>
        <w:tc>
          <w:tcPr>
            <w:tcW w:w="1682" w:type="dxa"/>
          </w:tcPr>
          <w:p w14:paraId="4251DC53"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Dimension/</w:t>
            </w:r>
            <w:r w:rsidRPr="002B21E5">
              <w:rPr>
                <w:rFonts w:eastAsia="Batang"/>
                <w:sz w:val="20"/>
              </w:rPr>
              <w:br/>
              <w:t>reference for position</w:t>
            </w:r>
          </w:p>
        </w:tc>
        <w:tc>
          <w:tcPr>
            <w:tcW w:w="1436" w:type="dxa"/>
          </w:tcPr>
          <w:p w14:paraId="597E450D"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30</w:t>
            </w:r>
          </w:p>
        </w:tc>
        <w:tc>
          <w:tcPr>
            <w:tcW w:w="6515" w:type="dxa"/>
          </w:tcPr>
          <w:p w14:paraId="5C2BE8F3" w14:textId="4DF9FFAC"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Reference point for reported position; also indicates the dimension of an AtoN (m) (see Fig. A7-2</w:t>
            </w:r>
            <w:r w:rsidRPr="002B21E5">
              <w:rPr>
                <w:rFonts w:eastAsia="Batang"/>
                <w:i/>
                <w:iCs/>
                <w:sz w:val="20"/>
              </w:rPr>
              <w:t>s</w:t>
            </w:r>
            <w:r w:rsidRPr="002B21E5">
              <w:rPr>
                <w:rFonts w:eastAsia="Batang"/>
                <w:sz w:val="20"/>
              </w:rPr>
              <w:t xml:space="preserve"> and § A7-3.19.1)</w:t>
            </w:r>
          </w:p>
        </w:tc>
      </w:tr>
      <w:tr w:rsidR="002B21E5" w:rsidRPr="002B21E5" w14:paraId="5C3D3645" w14:textId="77777777" w:rsidTr="004556E6">
        <w:trPr>
          <w:cantSplit/>
          <w:jc w:val="center"/>
        </w:trPr>
        <w:tc>
          <w:tcPr>
            <w:tcW w:w="1682" w:type="dxa"/>
          </w:tcPr>
          <w:p w14:paraId="2F17B252"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lastRenderedPageBreak/>
              <w:t>Type of electronic position fixing device</w:t>
            </w:r>
          </w:p>
        </w:tc>
        <w:tc>
          <w:tcPr>
            <w:tcW w:w="1436" w:type="dxa"/>
          </w:tcPr>
          <w:p w14:paraId="3B20AE3C"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4</w:t>
            </w:r>
          </w:p>
        </w:tc>
        <w:tc>
          <w:tcPr>
            <w:tcW w:w="6515" w:type="dxa"/>
          </w:tcPr>
          <w:p w14:paraId="6FC90158" w14:textId="042F7A60"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0 = not available = default</w:t>
            </w:r>
            <w:r w:rsidRPr="002B21E5">
              <w:rPr>
                <w:rFonts w:eastAsia="Batang"/>
                <w:sz w:val="20"/>
              </w:rPr>
              <w:br/>
              <w:t>1 = GPS</w:t>
            </w:r>
            <w:r w:rsidRPr="002B21E5">
              <w:rPr>
                <w:rFonts w:eastAsia="Batang"/>
                <w:sz w:val="20"/>
              </w:rPr>
              <w:br/>
              <w:t>2 = GLONASS</w:t>
            </w:r>
            <w:r w:rsidRPr="002B21E5">
              <w:rPr>
                <w:rFonts w:eastAsia="Batang"/>
                <w:sz w:val="20"/>
              </w:rPr>
              <w:br/>
              <w:t>3 = Combined GNSS</w:t>
            </w:r>
            <w:r w:rsidRPr="002B21E5">
              <w:rPr>
                <w:rFonts w:eastAsia="Batang"/>
                <w:sz w:val="20"/>
              </w:rPr>
              <w:br/>
              <w:t>4 = Loran</w:t>
            </w:r>
            <w:r w:rsidRPr="002B21E5">
              <w:rPr>
                <w:rFonts w:eastAsia="Batang"/>
                <w:sz w:val="20"/>
              </w:rPr>
              <w:br/>
              <w:t>5 = Chayka</w:t>
            </w:r>
            <w:r w:rsidRPr="002B21E5">
              <w:rPr>
                <w:rFonts w:eastAsia="Batang"/>
                <w:sz w:val="20"/>
              </w:rPr>
              <w:br/>
              <w:t xml:space="preserve">6 = INS </w:t>
            </w:r>
            <w:r w:rsidRPr="002B21E5">
              <w:rPr>
                <w:rFonts w:eastAsia="Batang"/>
                <w:sz w:val="20"/>
              </w:rPr>
              <w:br/>
              <w:t>7 = manually inputted = surveyed or charted position. (The accurate position enhances its function as a radar reference target)8 = Galileo</w:t>
            </w:r>
          </w:p>
          <w:p w14:paraId="0D458D19" w14:textId="2C766E46"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9 = BDS</w:t>
            </w:r>
            <w:r w:rsidRPr="002B21E5">
              <w:rPr>
                <w:rFonts w:eastAsia="Batang"/>
                <w:sz w:val="20"/>
              </w:rPr>
              <w:br/>
              <w:t>10 &amp; 11 = not used, reserved for future use</w:t>
            </w:r>
          </w:p>
          <w:p w14:paraId="4042C2F0"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12 = integrated PNT system</w:t>
            </w:r>
            <w:r w:rsidRPr="002B21E5">
              <w:rPr>
                <w:rFonts w:eastAsia="Batang"/>
                <w:sz w:val="20"/>
              </w:rPr>
              <w:br/>
              <w:t>13 = inertial navigation system</w:t>
            </w:r>
            <w:r w:rsidRPr="002B21E5">
              <w:rPr>
                <w:rFonts w:eastAsia="Batang"/>
                <w:sz w:val="20"/>
              </w:rPr>
              <w:br/>
              <w:t>14 = terrestrial radio navigation system</w:t>
            </w:r>
            <w:r w:rsidRPr="002B21E5">
              <w:rPr>
                <w:rFonts w:eastAsia="Batang"/>
                <w:sz w:val="20"/>
              </w:rPr>
              <w:br/>
              <w:t>15 = internal GNSS</w:t>
            </w:r>
          </w:p>
        </w:tc>
      </w:tr>
      <w:tr w:rsidR="002B21E5" w:rsidRPr="002B21E5" w14:paraId="77E55733" w14:textId="77777777" w:rsidTr="004556E6">
        <w:trPr>
          <w:cantSplit/>
          <w:jc w:val="center"/>
        </w:trPr>
        <w:tc>
          <w:tcPr>
            <w:tcW w:w="1682" w:type="dxa"/>
          </w:tcPr>
          <w:p w14:paraId="3357E10A"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Time stamp</w:t>
            </w:r>
          </w:p>
        </w:tc>
        <w:tc>
          <w:tcPr>
            <w:tcW w:w="1436" w:type="dxa"/>
          </w:tcPr>
          <w:p w14:paraId="4D610CA8"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6</w:t>
            </w:r>
          </w:p>
        </w:tc>
        <w:tc>
          <w:tcPr>
            <w:tcW w:w="6515" w:type="dxa"/>
          </w:tcPr>
          <w:p w14:paraId="1F2F6293" w14:textId="07EEA0AE"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UTC second when the report was generated by the EPFS (0-59,  60) if time is not available, which should also be the default value or 61 if positioning system is in manual input mode or 62 if electronic position fixing system operates in estimated (dead reckoning) mode or 63 if the positioning system is inoperative)</w:t>
            </w:r>
          </w:p>
        </w:tc>
      </w:tr>
      <w:tr w:rsidR="002B21E5" w:rsidRPr="002B21E5" w14:paraId="09383E61" w14:textId="77777777" w:rsidTr="004556E6">
        <w:trPr>
          <w:cantSplit/>
          <w:jc w:val="center"/>
        </w:trPr>
        <w:tc>
          <w:tcPr>
            <w:tcW w:w="1682" w:type="dxa"/>
          </w:tcPr>
          <w:p w14:paraId="344F2967"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Off-position indicator</w:t>
            </w:r>
          </w:p>
        </w:tc>
        <w:tc>
          <w:tcPr>
            <w:tcW w:w="1436" w:type="dxa"/>
          </w:tcPr>
          <w:p w14:paraId="5BF42138"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1</w:t>
            </w:r>
          </w:p>
        </w:tc>
        <w:tc>
          <w:tcPr>
            <w:tcW w:w="6515" w:type="dxa"/>
          </w:tcPr>
          <w:p w14:paraId="3FAB4227" w14:textId="6A41145D"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 xml:space="preserve"> 0 = on position; 1 =</w:t>
            </w:r>
            <w:r w:rsidRPr="002B21E5">
              <w:rPr>
                <w:rFonts w:ascii="Symbol" w:eastAsia="Batang" w:hAnsi="Symbol"/>
                <w:sz w:val="20"/>
              </w:rPr>
              <w:t></w:t>
            </w:r>
            <w:r w:rsidRPr="002B21E5">
              <w:rPr>
                <w:rFonts w:eastAsia="Batang"/>
                <w:sz w:val="20"/>
              </w:rPr>
              <w:t xml:space="preserve"> off position.</w:t>
            </w:r>
          </w:p>
          <w:p w14:paraId="28159FB8" w14:textId="24E39331"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This flag should only be considered if time stamp is equal to or below 59. For a floating aid, it denotes that the AtoN exceeds the zone parameters set on installation when the field value is 1.</w:t>
            </w:r>
          </w:p>
          <w:p w14:paraId="609D2F9B"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For a fixed aid, it denotes that internal GNSS position of the AtoN exceeds the zone parameter set on installation when the field value is 1, i.e. suspected GNSS anomaly.</w:t>
            </w:r>
          </w:p>
        </w:tc>
      </w:tr>
      <w:tr w:rsidR="002B21E5" w:rsidRPr="002B21E5" w14:paraId="10C12042" w14:textId="77777777" w:rsidTr="004556E6">
        <w:trPr>
          <w:cantSplit/>
          <w:jc w:val="center"/>
        </w:trPr>
        <w:tc>
          <w:tcPr>
            <w:tcW w:w="1682" w:type="dxa"/>
          </w:tcPr>
          <w:p w14:paraId="4DBDC663"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AtoN status</w:t>
            </w:r>
          </w:p>
        </w:tc>
        <w:tc>
          <w:tcPr>
            <w:tcW w:w="1436" w:type="dxa"/>
          </w:tcPr>
          <w:p w14:paraId="047091D2"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8</w:t>
            </w:r>
          </w:p>
        </w:tc>
        <w:tc>
          <w:tcPr>
            <w:tcW w:w="6515" w:type="dxa"/>
          </w:tcPr>
          <w:p w14:paraId="6D96CE33"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Reserved for the indication of the AtoN status, refer to IALA Recommendation R0126</w:t>
            </w:r>
            <w:r w:rsidRPr="002B21E5">
              <w:rPr>
                <w:rFonts w:eastAsia="Batang"/>
                <w:color w:val="000000"/>
                <w:sz w:val="20"/>
              </w:rPr>
              <w:t xml:space="preserve">, </w:t>
            </w:r>
            <w:r w:rsidRPr="002B21E5">
              <w:rPr>
                <w:rFonts w:eastAsia="Batang"/>
                <w:i/>
                <w:iCs/>
                <w:color w:val="000000"/>
                <w:sz w:val="20"/>
              </w:rPr>
              <w:t>The Use of the AIS in Marine AtoN Services</w:t>
            </w:r>
          </w:p>
          <w:p w14:paraId="4D715B1C"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00000000 = default</w:t>
            </w:r>
          </w:p>
        </w:tc>
      </w:tr>
      <w:tr w:rsidR="002B21E5" w:rsidRPr="002B21E5" w14:paraId="79B47520" w14:textId="77777777" w:rsidTr="004556E6">
        <w:trPr>
          <w:cantSplit/>
          <w:jc w:val="center"/>
        </w:trPr>
        <w:tc>
          <w:tcPr>
            <w:tcW w:w="1682" w:type="dxa"/>
          </w:tcPr>
          <w:p w14:paraId="5BFF4AB5"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RAIM-flag</w:t>
            </w:r>
          </w:p>
        </w:tc>
        <w:tc>
          <w:tcPr>
            <w:tcW w:w="1436" w:type="dxa"/>
          </w:tcPr>
          <w:p w14:paraId="6BE1ED93"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1</w:t>
            </w:r>
          </w:p>
        </w:tc>
        <w:tc>
          <w:tcPr>
            <w:tcW w:w="6515" w:type="dxa"/>
          </w:tcPr>
          <w:p w14:paraId="556408DA"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RAIM (Receiver autonomous integrity monitoring) flag of electronic position fixing device; 0 = RAIM not in use = default; 1 = RAIM in use see Table 50</w:t>
            </w:r>
          </w:p>
        </w:tc>
      </w:tr>
      <w:tr w:rsidR="002B21E5" w:rsidRPr="002B21E5" w14:paraId="3A87A1AE" w14:textId="77777777" w:rsidTr="004556E6">
        <w:trPr>
          <w:cantSplit/>
          <w:jc w:val="center"/>
        </w:trPr>
        <w:tc>
          <w:tcPr>
            <w:tcW w:w="1682" w:type="dxa"/>
          </w:tcPr>
          <w:p w14:paraId="1AFE35FA"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 xml:space="preserve">Virtual </w:t>
            </w:r>
            <w:r w:rsidRPr="002B21E5">
              <w:rPr>
                <w:rFonts w:eastAsia="Batang"/>
                <w:sz w:val="20"/>
              </w:rPr>
              <w:br/>
              <w:t>AtoN flag</w:t>
            </w:r>
          </w:p>
        </w:tc>
        <w:tc>
          <w:tcPr>
            <w:tcW w:w="1436" w:type="dxa"/>
          </w:tcPr>
          <w:p w14:paraId="25697A49"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1</w:t>
            </w:r>
          </w:p>
        </w:tc>
        <w:tc>
          <w:tcPr>
            <w:tcW w:w="6515" w:type="dxa"/>
          </w:tcPr>
          <w:p w14:paraId="5A84FA6A" w14:textId="265F7AB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0 = default = physical AtoN at indicated position; 1 = virtual AtoN, does not physically exist.</w:t>
            </w:r>
          </w:p>
        </w:tc>
      </w:tr>
      <w:tr w:rsidR="002B21E5" w:rsidRPr="002B21E5" w14:paraId="70FE6FF1" w14:textId="77777777" w:rsidTr="004556E6">
        <w:trPr>
          <w:cantSplit/>
          <w:jc w:val="center"/>
        </w:trPr>
        <w:tc>
          <w:tcPr>
            <w:tcW w:w="1682" w:type="dxa"/>
          </w:tcPr>
          <w:p w14:paraId="00525CA4"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Assigned mode flag</w:t>
            </w:r>
          </w:p>
        </w:tc>
        <w:tc>
          <w:tcPr>
            <w:tcW w:w="1436" w:type="dxa"/>
          </w:tcPr>
          <w:p w14:paraId="72B8BD8B"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1</w:t>
            </w:r>
          </w:p>
        </w:tc>
        <w:tc>
          <w:tcPr>
            <w:tcW w:w="6515" w:type="dxa"/>
          </w:tcPr>
          <w:p w14:paraId="344C5FA8"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0 = Station operating in autonomous and continuous mode = default</w:t>
            </w:r>
            <w:r w:rsidRPr="002B21E5">
              <w:rPr>
                <w:rFonts w:eastAsia="Batang"/>
                <w:sz w:val="20"/>
              </w:rPr>
              <w:br/>
              <w:t>1 = Station operating in assigned mode</w:t>
            </w:r>
          </w:p>
        </w:tc>
      </w:tr>
      <w:tr w:rsidR="002B21E5" w:rsidRPr="002B21E5" w14:paraId="679B60F4" w14:textId="77777777" w:rsidTr="004556E6">
        <w:trPr>
          <w:cantSplit/>
          <w:jc w:val="center"/>
        </w:trPr>
        <w:tc>
          <w:tcPr>
            <w:tcW w:w="1682" w:type="dxa"/>
          </w:tcPr>
          <w:p w14:paraId="6C196E6E"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Spare</w:t>
            </w:r>
          </w:p>
        </w:tc>
        <w:tc>
          <w:tcPr>
            <w:tcW w:w="1436" w:type="dxa"/>
          </w:tcPr>
          <w:p w14:paraId="26AE51CC"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1</w:t>
            </w:r>
          </w:p>
        </w:tc>
        <w:tc>
          <w:tcPr>
            <w:tcW w:w="6515" w:type="dxa"/>
          </w:tcPr>
          <w:p w14:paraId="0884BEE1" w14:textId="76DF01F0"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Should be set to zero. Reserved for future use</w:t>
            </w:r>
          </w:p>
        </w:tc>
      </w:tr>
      <w:tr w:rsidR="002B21E5" w:rsidRPr="002B21E5" w14:paraId="7B1B893A" w14:textId="77777777" w:rsidTr="004556E6">
        <w:trPr>
          <w:cantSplit/>
          <w:jc w:val="center"/>
        </w:trPr>
        <w:tc>
          <w:tcPr>
            <w:tcW w:w="1682" w:type="dxa"/>
          </w:tcPr>
          <w:p w14:paraId="4EE358B7"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lastRenderedPageBreak/>
              <w:t>Name of Aid-to-Navigation Extension</w:t>
            </w:r>
          </w:p>
        </w:tc>
        <w:tc>
          <w:tcPr>
            <w:tcW w:w="1436" w:type="dxa"/>
          </w:tcPr>
          <w:p w14:paraId="02CF49CA"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0, 6, 12, 18, 24, 30, 36, … 84</w:t>
            </w:r>
          </w:p>
        </w:tc>
        <w:tc>
          <w:tcPr>
            <w:tcW w:w="6515" w:type="dxa"/>
          </w:tcPr>
          <w:p w14:paraId="3FA0DBDE" w14:textId="77777777" w:rsidR="00F435BA" w:rsidRPr="00A25B83" w:rsidRDefault="00F435BA" w:rsidP="00F435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69" w:author="USA" w:date="2025-09-04T11:19:00Z" w16du:dateUtc="2025-09-04T15:19:00Z"/>
                <w:rFonts w:eastAsia="Batang"/>
                <w:sz w:val="20"/>
                <w:highlight w:val="yellow"/>
              </w:rPr>
            </w:pPr>
            <w:ins w:id="170" w:author="USA" w:date="2025-09-04T11:19:00Z" w16du:dateUtc="2025-09-04T15:19:00Z">
              <w:r w:rsidRPr="00A25B83">
                <w:rPr>
                  <w:rFonts w:eastAsia="Batang"/>
                  <w:sz w:val="20"/>
                  <w:highlight w:val="yellow"/>
                </w:rPr>
                <w:t xml:space="preserve">This parameter may be used to add up to 14 additional 6-bit-ASCII characters to the “Name of Aid-to-Navigation” parameter: to extend the Name of the Aid-to-Navigation; to provide its AtoN’s designator, e.g., LB1, for Lighted Buoy 1; and/or to report a deficiency of this AtoN, e.g., LT OUT, LB1*LT OUT, to inform that this AtoN’s light signal is inoperative. </w:t>
              </w:r>
            </w:ins>
          </w:p>
          <w:p w14:paraId="191F9FDA" w14:textId="77777777" w:rsidR="00F435BA" w:rsidRPr="00A25B83" w:rsidRDefault="00F435BA" w:rsidP="00F435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71" w:author="USA" w:date="2025-09-04T11:19:00Z" w16du:dateUtc="2025-09-04T15:19:00Z"/>
                <w:rFonts w:eastAsia="Batang"/>
                <w:sz w:val="20"/>
                <w:highlight w:val="yellow"/>
              </w:rPr>
            </w:pPr>
          </w:p>
          <w:p w14:paraId="6D443D9E" w14:textId="77777777" w:rsidR="00F435BA" w:rsidRPr="00A25B83" w:rsidRDefault="00F435BA" w:rsidP="00F435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72" w:author="USA" w:date="2025-09-04T11:19:00Z" w16du:dateUtc="2025-09-04T15:19:00Z"/>
                <w:rFonts w:eastAsia="Batang"/>
                <w:sz w:val="20"/>
                <w:highlight w:val="yellow"/>
              </w:rPr>
            </w:pPr>
            <w:ins w:id="173" w:author="USA" w:date="2025-09-04T11:19:00Z" w16du:dateUtc="2025-09-04T15:19:00Z">
              <w:r w:rsidRPr="00A25B83">
                <w:rPr>
                  <w:rFonts w:eastAsia="Batang"/>
                  <w:sz w:val="20"/>
                  <w:highlight w:val="yellow"/>
                </w:rPr>
                <w:t>When preceded by @@@, it denotes that this parameter’s text should be portrayed as its label and not the “Name of Aid-to-Navigation” parameter, not including the @@@.</w:t>
              </w:r>
            </w:ins>
          </w:p>
          <w:p w14:paraId="6DFCC4EA" w14:textId="77777777" w:rsidR="00F435BA" w:rsidRPr="00A25B83" w:rsidRDefault="00F435BA" w:rsidP="00F435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74" w:author="USA" w:date="2025-09-04T11:19:00Z" w16du:dateUtc="2025-09-04T15:19:00Z"/>
                <w:rFonts w:eastAsia="Batang"/>
                <w:sz w:val="20"/>
                <w:highlight w:val="yellow"/>
              </w:rPr>
            </w:pPr>
          </w:p>
          <w:p w14:paraId="4DC63C73" w14:textId="77777777" w:rsidR="00F435BA" w:rsidRPr="00A25B83" w:rsidRDefault="00F435BA" w:rsidP="00F435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75" w:author="USA" w:date="2025-09-04T11:19:00Z" w16du:dateUtc="2025-09-04T15:19:00Z"/>
                <w:rFonts w:eastAsia="Batang"/>
                <w:sz w:val="20"/>
                <w:highlight w:val="yellow"/>
              </w:rPr>
            </w:pPr>
            <w:ins w:id="176" w:author="USA" w:date="2025-09-04T11:19:00Z" w16du:dateUtc="2025-09-04T15:19:00Z">
              <w:r w:rsidRPr="00A25B83">
                <w:rPr>
                  <w:rFonts w:eastAsia="Batang"/>
                  <w:sz w:val="20"/>
                  <w:highlight w:val="yellow"/>
                </w:rPr>
                <w:t>This parameter should not be padded, i.e., with @-characters, and omitted when not used.</w:t>
              </w:r>
            </w:ins>
          </w:p>
          <w:p w14:paraId="0CD24E89" w14:textId="4236DCED" w:rsidR="002B21E5" w:rsidRPr="002B21E5" w:rsidRDefault="002B21E5" w:rsidP="00F435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177" w:author="USA" w:date="2025-09-04T11:18:00Z" w16du:dateUtc="2025-09-04T15:18:00Z">
              <w:r w:rsidRPr="00A25B83" w:rsidDel="00F435BA">
                <w:rPr>
                  <w:rFonts w:eastAsia="Batang"/>
                  <w:sz w:val="20"/>
                  <w:highlight w:val="yellow"/>
                </w:rPr>
                <w:delText>This parameter may be used to provide up to 14 additional 6-bit-ASCII characters  to convey the Name of Aid-to-Navigation” or may be used to convey its AtoN designation. When used for the later, the parameter should start with “@@@”  followed by 6-bit ASCII characters to convey its AtoN designation, e.g. LB1, to denote Lighted Buoy 1. This may be portrayed itself or as an extension of the AIS AtoN Name when it is being portrayed. This parameter should be omitted when no more than 20 characters for the name of the AtoN are needed in total. Only the required number of characters should be transmitted, i.e. no @-character should be padded at the end.</w:delText>
              </w:r>
            </w:del>
          </w:p>
        </w:tc>
      </w:tr>
      <w:tr w:rsidR="002B21E5" w:rsidRPr="002B21E5" w14:paraId="11B2A18B" w14:textId="77777777" w:rsidTr="004556E6">
        <w:trPr>
          <w:cantSplit/>
          <w:jc w:val="center"/>
        </w:trPr>
        <w:tc>
          <w:tcPr>
            <w:tcW w:w="1682" w:type="dxa"/>
            <w:vAlign w:val="center"/>
          </w:tcPr>
          <w:p w14:paraId="6A6C5D65"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Spare</w:t>
            </w:r>
          </w:p>
        </w:tc>
        <w:tc>
          <w:tcPr>
            <w:tcW w:w="1436" w:type="dxa"/>
            <w:vAlign w:val="center"/>
          </w:tcPr>
          <w:p w14:paraId="5A47D81D"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0, 2, 4, or 6</w:t>
            </w:r>
          </w:p>
        </w:tc>
        <w:tc>
          <w:tcPr>
            <w:tcW w:w="6515" w:type="dxa"/>
            <w:vAlign w:val="center"/>
          </w:tcPr>
          <w:p w14:paraId="113AA402" w14:textId="0F2D0071"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Used only when parameter “Name of Aid-to-Navigation Extension” is used. Should be set to zero. The number of spare bits should be adjusted in order to observe byte boundaries</w:t>
            </w:r>
          </w:p>
        </w:tc>
      </w:tr>
      <w:tr w:rsidR="002B21E5" w:rsidRPr="002B21E5" w14:paraId="0915F8D6" w14:textId="77777777" w:rsidTr="004556E6">
        <w:trPr>
          <w:cantSplit/>
          <w:jc w:val="center"/>
        </w:trPr>
        <w:tc>
          <w:tcPr>
            <w:tcW w:w="1682" w:type="dxa"/>
          </w:tcPr>
          <w:p w14:paraId="0CEC098C"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Number of bits</w:t>
            </w:r>
          </w:p>
        </w:tc>
        <w:tc>
          <w:tcPr>
            <w:tcW w:w="1436" w:type="dxa"/>
          </w:tcPr>
          <w:p w14:paraId="5636EE3D"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2B21E5">
              <w:rPr>
                <w:rFonts w:eastAsia="Batang"/>
                <w:sz w:val="20"/>
              </w:rPr>
              <w:t>272-360</w:t>
            </w:r>
          </w:p>
        </w:tc>
        <w:tc>
          <w:tcPr>
            <w:tcW w:w="6515" w:type="dxa"/>
          </w:tcPr>
          <w:p w14:paraId="145E84B6" w14:textId="77777777" w:rsidR="002B21E5" w:rsidRPr="002B21E5" w:rsidRDefault="002B21E5" w:rsidP="002B21E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2B21E5">
              <w:rPr>
                <w:rFonts w:eastAsia="Batang"/>
                <w:sz w:val="20"/>
              </w:rPr>
              <w:t>Occupies two slots</w:t>
            </w:r>
          </w:p>
        </w:tc>
      </w:tr>
    </w:tbl>
    <w:p w14:paraId="2AF7DE7E" w14:textId="33197CFF" w:rsidR="002B21E5" w:rsidRPr="002B21E5" w:rsidRDefault="002B21E5" w:rsidP="002B21E5">
      <w:pPr>
        <w:tabs>
          <w:tab w:val="left" w:pos="284"/>
          <w:tab w:val="left" w:pos="567"/>
          <w:tab w:val="left" w:pos="851"/>
        </w:tabs>
        <w:spacing w:before="40" w:after="40"/>
        <w:textAlignment w:val="baseline"/>
        <w:rPr>
          <w:rFonts w:eastAsia="Batang"/>
          <w:b/>
          <w:sz w:val="18"/>
        </w:rPr>
      </w:pPr>
    </w:p>
    <w:p w14:paraId="7CDE4AD6" w14:textId="77777777" w:rsidR="002B21E5" w:rsidRPr="00F7071B" w:rsidRDefault="002B21E5" w:rsidP="002B21E5"/>
    <w:p w14:paraId="76E9F3B7" w14:textId="77777777" w:rsidR="002B21E5" w:rsidRDefault="002B21E5" w:rsidP="002B21E5">
      <w:pPr>
        <w:rPr>
          <w:i/>
          <w:iCs/>
        </w:rPr>
      </w:pPr>
      <w:r w:rsidRPr="00A3763E">
        <w:rPr>
          <w:i/>
          <w:iCs/>
        </w:rPr>
        <w:t>(No additional changes prior to this section)</w:t>
      </w:r>
    </w:p>
    <w:p w14:paraId="0837BCFA" w14:textId="77777777" w:rsidR="002B21E5" w:rsidRPr="00F7071B" w:rsidRDefault="002B21E5" w:rsidP="002B21E5"/>
    <w:p w14:paraId="402F4105" w14:textId="77777777" w:rsidR="00B41E1D" w:rsidRPr="00B41E1D" w:rsidRDefault="00B41E1D" w:rsidP="00B41E1D">
      <w:pPr>
        <w:keepNext/>
        <w:keepLines/>
        <w:spacing w:before="200"/>
        <w:textAlignment w:val="baseline"/>
        <w:outlineLvl w:val="1"/>
        <w:rPr>
          <w:rFonts w:eastAsia="Batang"/>
        </w:rPr>
      </w:pPr>
      <w:bookmarkStart w:id="178" w:name="_Toc197413981"/>
      <w:bookmarkStart w:id="179" w:name="_Toc197414991"/>
      <w:bookmarkStart w:id="180" w:name="_Toc197415871"/>
      <w:r w:rsidRPr="00B41E1D">
        <w:rPr>
          <w:rFonts w:eastAsia="Batang"/>
          <w:b/>
        </w:rPr>
        <w:t>A7-3.26</w:t>
      </w:r>
      <w:r w:rsidRPr="00B41E1D">
        <w:rPr>
          <w:rFonts w:eastAsia="Batang"/>
          <w:b/>
        </w:rPr>
        <w:tab/>
      </w:r>
      <w:bookmarkStart w:id="181" w:name="_Hlk183441224"/>
      <w:r w:rsidRPr="00B41E1D">
        <w:rPr>
          <w:rFonts w:eastAsia="Batang"/>
          <w:b/>
        </w:rPr>
        <w:t>Message 28: Aid-to-Navigation Report (Single-slot message)</w:t>
      </w:r>
      <w:bookmarkEnd w:id="178"/>
      <w:bookmarkEnd w:id="179"/>
      <w:bookmarkEnd w:id="180"/>
    </w:p>
    <w:p w14:paraId="6FDE3348" w14:textId="77777777" w:rsidR="00B41E1D" w:rsidRPr="00B41E1D" w:rsidRDefault="00B41E1D" w:rsidP="00B41E1D">
      <w:pPr>
        <w:textAlignment w:val="baseline"/>
        <w:rPr>
          <w:rFonts w:eastAsia="Batang"/>
        </w:rPr>
      </w:pPr>
      <w:r w:rsidRPr="00B41E1D">
        <w:rPr>
          <w:rFonts w:eastAsia="Batang"/>
        </w:rPr>
        <w:t>Message 28 provides similar information as AIS Message 21, but in one slot versus two slot, and can be used to report MAtoN direction and speed or provide extended information on the AtoN (i.e., its height) and what it’s marking (i.e., hazardous area). It may be accompanied by Message 24A - Static Data Report, Part A to provide the charted name of the AtoN.</w:t>
      </w:r>
    </w:p>
    <w:p w14:paraId="3A624286" w14:textId="3BCE03A9" w:rsidR="00B41E1D" w:rsidRPr="00B41E1D" w:rsidRDefault="00B41E1D" w:rsidP="00B41E1D">
      <w:pPr>
        <w:tabs>
          <w:tab w:val="clear" w:pos="1134"/>
          <w:tab w:val="clear" w:pos="1871"/>
          <w:tab w:val="clear" w:pos="2268"/>
        </w:tabs>
        <w:spacing w:before="0"/>
        <w:textAlignment w:val="baseline"/>
        <w:rPr>
          <w:rFonts w:eastAsia="Batang"/>
          <w:szCs w:val="24"/>
        </w:rPr>
      </w:pPr>
      <w:r w:rsidRPr="00B41E1D">
        <w:rPr>
          <w:rFonts w:eastAsia="Batang"/>
          <w:szCs w:val="24"/>
        </w:rPr>
        <w:t xml:space="preserve">This message may also be sent by a vessel to report an AtoN </w:t>
      </w:r>
      <w:ins w:id="182" w:author="USA" w:date="2025-09-04T11:28:00Z" w16du:dateUtc="2025-09-04T15:28:00Z">
        <w:r w:rsidR="00F926EF" w:rsidRPr="00A25B83">
          <w:rPr>
            <w:rFonts w:eastAsia="Batang"/>
            <w:szCs w:val="24"/>
            <w:highlight w:val="yellow"/>
          </w:rPr>
          <w:t>deficiency (i.e.,</w:t>
        </w:r>
        <w:r w:rsidR="00F926EF" w:rsidRPr="00F926EF">
          <w:rPr>
            <w:rFonts w:eastAsia="Batang"/>
            <w:szCs w:val="24"/>
          </w:rPr>
          <w:t xml:space="preserve"> </w:t>
        </w:r>
      </w:ins>
      <w:r w:rsidRPr="00B41E1D">
        <w:rPr>
          <w:rFonts w:eastAsia="Batang"/>
          <w:szCs w:val="24"/>
        </w:rPr>
        <w:t>off-position or malfunction</w:t>
      </w:r>
      <w:ins w:id="183" w:author="USA" w:date="2025-09-04T11:29:00Z" w16du:dateUtc="2025-09-04T15:29:00Z">
        <w:r w:rsidR="00F926EF" w:rsidRPr="00A25B83">
          <w:rPr>
            <w:rFonts w:eastAsia="Batang"/>
            <w:szCs w:val="24"/>
            <w:highlight w:val="yellow"/>
          </w:rPr>
          <w:t>)</w:t>
        </w:r>
      </w:ins>
      <w:r w:rsidRPr="00B41E1D">
        <w:rPr>
          <w:rFonts w:eastAsia="Batang"/>
          <w:szCs w:val="24"/>
        </w:rPr>
        <w:t>, or navigational hazard or obstruction, or to confirm an AtoN position and status.</w:t>
      </w:r>
    </w:p>
    <w:p w14:paraId="669EE1C6" w14:textId="77777777" w:rsidR="00B41E1D" w:rsidRPr="00B41E1D" w:rsidRDefault="00B41E1D" w:rsidP="00B41E1D">
      <w:pPr>
        <w:keepNext/>
        <w:spacing w:before="560" w:after="120"/>
        <w:jc w:val="center"/>
        <w:textAlignment w:val="baseline"/>
        <w:rPr>
          <w:rFonts w:eastAsia="Batang"/>
          <w:caps/>
          <w:sz w:val="20"/>
        </w:rPr>
      </w:pPr>
      <w:r w:rsidRPr="00B41E1D">
        <w:rPr>
          <w:rFonts w:eastAsia="Batang"/>
          <w:caps/>
          <w:sz w:val="20"/>
        </w:rPr>
        <w:t>TABLE A7-41</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B41E1D" w:rsidRPr="00B41E1D" w14:paraId="4E34CEF1" w14:textId="77777777" w:rsidTr="009F075D">
        <w:trPr>
          <w:cantSplit/>
          <w:tblHeader/>
          <w:jc w:val="center"/>
        </w:trPr>
        <w:tc>
          <w:tcPr>
            <w:tcW w:w="1682" w:type="dxa"/>
            <w:shd w:val="clear" w:color="auto" w:fill="FFFFFF"/>
            <w:vAlign w:val="center"/>
          </w:tcPr>
          <w:p w14:paraId="784853A0"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Parameter</w:t>
            </w:r>
          </w:p>
        </w:tc>
        <w:tc>
          <w:tcPr>
            <w:tcW w:w="1145" w:type="dxa"/>
            <w:shd w:val="clear" w:color="auto" w:fill="FFFFFF"/>
            <w:vAlign w:val="center"/>
          </w:tcPr>
          <w:p w14:paraId="09BD1425"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Bits</w:t>
            </w:r>
          </w:p>
        </w:tc>
        <w:tc>
          <w:tcPr>
            <w:tcW w:w="6806" w:type="dxa"/>
            <w:shd w:val="clear" w:color="auto" w:fill="FFFFFF"/>
            <w:vAlign w:val="center"/>
          </w:tcPr>
          <w:p w14:paraId="35BA7C06"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Description</w:t>
            </w:r>
          </w:p>
        </w:tc>
      </w:tr>
      <w:tr w:rsidR="00B41E1D" w:rsidRPr="00B41E1D" w14:paraId="3525B12C" w14:textId="77777777" w:rsidTr="009F075D">
        <w:trPr>
          <w:cantSplit/>
          <w:jc w:val="center"/>
        </w:trPr>
        <w:tc>
          <w:tcPr>
            <w:tcW w:w="1682" w:type="dxa"/>
            <w:vAlign w:val="center"/>
          </w:tcPr>
          <w:p w14:paraId="5AF3C87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Message ID</w:t>
            </w:r>
          </w:p>
        </w:tc>
        <w:tc>
          <w:tcPr>
            <w:tcW w:w="1145" w:type="dxa"/>
            <w:vAlign w:val="center"/>
          </w:tcPr>
          <w:p w14:paraId="555D8F8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w:t>
            </w:r>
          </w:p>
        </w:tc>
        <w:tc>
          <w:tcPr>
            <w:tcW w:w="6806" w:type="dxa"/>
            <w:vAlign w:val="center"/>
          </w:tcPr>
          <w:p w14:paraId="0158579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Identifier for this message; always 28.</w:t>
            </w:r>
          </w:p>
        </w:tc>
      </w:tr>
      <w:tr w:rsidR="00B41E1D" w:rsidRPr="00B41E1D" w14:paraId="077FE2F2" w14:textId="77777777" w:rsidTr="009F075D">
        <w:trPr>
          <w:cantSplit/>
          <w:jc w:val="center"/>
        </w:trPr>
        <w:tc>
          <w:tcPr>
            <w:tcW w:w="1682" w:type="dxa"/>
            <w:vAlign w:val="center"/>
          </w:tcPr>
          <w:p w14:paraId="020AB2FD" w14:textId="6D27C60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 xml:space="preserve">Repeat </w:t>
            </w:r>
            <w:ins w:id="184" w:author="USA" w:date="2025-09-05T04:17:00Z" w16du:dateUtc="2025-09-05T08:17:00Z">
              <w:r w:rsidR="00A97CEA" w:rsidRPr="00A25B83">
                <w:rPr>
                  <w:rFonts w:eastAsia="Batang"/>
                  <w:sz w:val="20"/>
                  <w:highlight w:val="yellow"/>
                </w:rPr>
                <w:t>I</w:t>
              </w:r>
            </w:ins>
            <w:del w:id="185" w:author="USA" w:date="2025-09-05T04:17:00Z" w16du:dateUtc="2025-09-05T08:17:00Z">
              <w:r w:rsidRPr="00A25B83" w:rsidDel="00A97CEA">
                <w:rPr>
                  <w:rFonts w:eastAsia="Batang"/>
                  <w:sz w:val="20"/>
                  <w:highlight w:val="yellow"/>
                </w:rPr>
                <w:delText>i</w:delText>
              </w:r>
            </w:del>
            <w:r w:rsidRPr="00B41E1D">
              <w:rPr>
                <w:rFonts w:eastAsia="Batang"/>
                <w:sz w:val="20"/>
              </w:rPr>
              <w:t>ndicator</w:t>
            </w:r>
          </w:p>
        </w:tc>
        <w:tc>
          <w:tcPr>
            <w:tcW w:w="1145" w:type="dxa"/>
            <w:vAlign w:val="center"/>
          </w:tcPr>
          <w:p w14:paraId="6F81564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52310301" w14:textId="77777777" w:rsidR="002F4B10"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86" w:author="USA" w:date="2025-09-08T09:29:00Z" w16du:dateUtc="2025-09-08T13:29:00Z"/>
                <w:rFonts w:eastAsia="SimSun"/>
                <w:bCs/>
                <w:kern w:val="2"/>
                <w:sz w:val="20"/>
                <w:lang w:eastAsia="zh-CN"/>
              </w:rPr>
            </w:pPr>
            <w:r w:rsidRPr="001E2DEC">
              <w:rPr>
                <w:rFonts w:eastAsia="Batang"/>
                <w:sz w:val="20"/>
              </w:rPr>
              <w:t>Used by the repeater to indicate how many times a message has been repeated.</w:t>
            </w:r>
            <w:ins w:id="187" w:author="USA" w:date="2025-08-28T10:29:00Z" w16du:dateUtc="2025-08-28T14:29:00Z">
              <w:r w:rsidR="006C0121" w:rsidRPr="001E2DEC">
                <w:rPr>
                  <w:rFonts w:eastAsia="Batang"/>
                  <w:sz w:val="20"/>
                </w:rPr>
                <w:t xml:space="preserve"> </w:t>
              </w:r>
              <w:r w:rsidR="006C0121" w:rsidRPr="001E2DEC">
                <w:rPr>
                  <w:rFonts w:eastAsia="SimSun"/>
                  <w:bCs/>
                  <w:kern w:val="2"/>
                  <w:sz w:val="20"/>
                  <w:lang w:eastAsia="zh-CN"/>
                </w:rPr>
                <w:t xml:space="preserve">0-3; 0 = default; 3 = do not repeat any more. </w:t>
              </w:r>
            </w:ins>
          </w:p>
          <w:p w14:paraId="4FD708F8" w14:textId="73A908CD" w:rsidR="00B41E1D" w:rsidRPr="00B41E1D" w:rsidRDefault="002F4B10"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188" w:author="USA" w:date="2025-09-08T09:29:00Z" w16du:dateUtc="2025-09-08T13:29:00Z">
              <w:r>
                <w:rPr>
                  <w:rFonts w:eastAsia="SimSun"/>
                  <w:bCs/>
                  <w:kern w:val="2"/>
                  <w:sz w:val="20"/>
                  <w:lang w:eastAsia="zh-CN"/>
                </w:rPr>
                <w:t xml:space="preserve">Note 1: </w:t>
              </w:r>
            </w:ins>
            <w:ins w:id="189" w:author="USA" w:date="2025-08-28T10:29:00Z" w16du:dateUtc="2025-08-28T14:29:00Z">
              <w:r w:rsidR="006C0121" w:rsidRPr="001E2DEC">
                <w:rPr>
                  <w:rFonts w:eastAsia="Calibri"/>
                  <w:color w:val="212529"/>
                  <w:sz w:val="20"/>
                </w:rPr>
                <w:t xml:space="preserve">Notwithstanding </w:t>
              </w:r>
              <w:r w:rsidR="006C0121" w:rsidRPr="001E2DEC">
                <w:rPr>
                  <w:rFonts w:eastAsia="SimSun"/>
                  <w:bCs/>
                  <w:kern w:val="2"/>
                  <w:sz w:val="20"/>
                  <w:lang w:eastAsia="zh-CN"/>
                </w:rPr>
                <w:t>Section 4.6.1.1, Annex 2, mobile stations should repeat this message if Repeat Indicator = (1or 2 and within 100 nm of this reported position).</w:t>
              </w:r>
            </w:ins>
          </w:p>
        </w:tc>
      </w:tr>
      <w:tr w:rsidR="00B41E1D" w:rsidRPr="00B41E1D" w14:paraId="79AC2189" w14:textId="77777777" w:rsidTr="009F075D">
        <w:trPr>
          <w:cantSplit/>
          <w:jc w:val="center"/>
        </w:trPr>
        <w:tc>
          <w:tcPr>
            <w:tcW w:w="1682" w:type="dxa"/>
            <w:vAlign w:val="center"/>
          </w:tcPr>
          <w:p w14:paraId="5032110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Source ID</w:t>
            </w:r>
          </w:p>
        </w:tc>
        <w:tc>
          <w:tcPr>
            <w:tcW w:w="1145" w:type="dxa"/>
            <w:vAlign w:val="center"/>
          </w:tcPr>
          <w:p w14:paraId="2BC39BA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30</w:t>
            </w:r>
          </w:p>
        </w:tc>
        <w:tc>
          <w:tcPr>
            <w:tcW w:w="6806" w:type="dxa"/>
            <w:vAlign w:val="center"/>
          </w:tcPr>
          <w:p w14:paraId="0A36F6F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Identity (in the MMS) of the source of the message (see RR Art. </w:t>
            </w:r>
            <w:r w:rsidRPr="00B41E1D">
              <w:rPr>
                <w:rFonts w:eastAsia="Batang"/>
                <w:b/>
                <w:bCs/>
                <w:sz w:val="20"/>
              </w:rPr>
              <w:t>19</w:t>
            </w:r>
            <w:r w:rsidRPr="00B41E1D">
              <w:rPr>
                <w:rFonts w:eastAsia="Batang"/>
                <w:sz w:val="20"/>
              </w:rPr>
              <w:t xml:space="preserve"> and Rec. ITU-R M.585)</w:t>
            </w:r>
          </w:p>
        </w:tc>
      </w:tr>
      <w:tr w:rsidR="00B41E1D" w:rsidRPr="00B41E1D" w14:paraId="7CA7E9C5" w14:textId="77777777" w:rsidTr="009F075D">
        <w:trPr>
          <w:cantSplit/>
          <w:jc w:val="center"/>
        </w:trPr>
        <w:tc>
          <w:tcPr>
            <w:tcW w:w="1682" w:type="dxa"/>
            <w:vAlign w:val="center"/>
          </w:tcPr>
          <w:p w14:paraId="5B8F887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Time stamp</w:t>
            </w:r>
          </w:p>
        </w:tc>
        <w:tc>
          <w:tcPr>
            <w:tcW w:w="1145" w:type="dxa"/>
            <w:vAlign w:val="center"/>
          </w:tcPr>
          <w:p w14:paraId="2C74303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w:t>
            </w:r>
          </w:p>
        </w:tc>
        <w:tc>
          <w:tcPr>
            <w:tcW w:w="6806" w:type="dxa"/>
            <w:vAlign w:val="center"/>
          </w:tcPr>
          <w:p w14:paraId="0069F9FC" w14:textId="624F233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A25B83">
              <w:rPr>
                <w:rFonts w:eastAsia="Batang"/>
                <w:sz w:val="20"/>
                <w:highlight w:val="yellow"/>
              </w:rPr>
              <w:t xml:space="preserve">UTC second when the report was generated by the </w:t>
            </w:r>
            <w:ins w:id="190" w:author="USA" w:date="2025-09-04T11:30:00Z" w16du:dateUtc="2025-09-04T15:30:00Z">
              <w:r w:rsidR="00F926EF" w:rsidRPr="00A25B83">
                <w:rPr>
                  <w:rFonts w:eastAsia="Batang"/>
                  <w:sz w:val="20"/>
                  <w:highlight w:val="yellow"/>
                </w:rPr>
                <w:t>electronic positioning fixing system (</w:t>
              </w:r>
            </w:ins>
            <w:r w:rsidRPr="00A25B83">
              <w:rPr>
                <w:rFonts w:eastAsia="Batang"/>
                <w:sz w:val="20"/>
                <w:highlight w:val="yellow"/>
              </w:rPr>
              <w:t>EPFS</w:t>
            </w:r>
            <w:ins w:id="191" w:author="USA" w:date="2025-09-04T11:30:00Z" w16du:dateUtc="2025-09-04T15:30:00Z">
              <w:r w:rsidR="00F926EF" w:rsidRPr="00A25B83">
                <w:rPr>
                  <w:rFonts w:eastAsia="Batang"/>
                  <w:sz w:val="20"/>
                  <w:highlight w:val="yellow"/>
                </w:rPr>
                <w:t>),</w:t>
              </w:r>
            </w:ins>
            <w:r w:rsidRPr="00A25B83">
              <w:rPr>
                <w:rFonts w:eastAsia="Batang"/>
                <w:sz w:val="20"/>
                <w:highlight w:val="yellow"/>
              </w:rPr>
              <w:t xml:space="preserve"> (0-59)</w:t>
            </w:r>
            <w:ins w:id="192" w:author="USA" w:date="2025-09-04T11:31:00Z" w16du:dateUtc="2025-09-04T15:31:00Z">
              <w:r w:rsidR="00F926EF" w:rsidRPr="00A25B83">
                <w:rPr>
                  <w:rFonts w:eastAsia="Batang"/>
                  <w:sz w:val="20"/>
                  <w:highlight w:val="yellow"/>
                </w:rPr>
                <w:t>;</w:t>
              </w:r>
            </w:ins>
            <w:r w:rsidRPr="00A25B83">
              <w:rPr>
                <w:rFonts w:eastAsia="Batang"/>
                <w:sz w:val="20"/>
                <w:highlight w:val="yellow"/>
              </w:rPr>
              <w:t xml:space="preserve"> </w:t>
            </w:r>
            <w:del w:id="193" w:author="USA" w:date="2025-09-04T11:31:00Z" w16du:dateUtc="2025-09-04T15:31:00Z">
              <w:r w:rsidRPr="00A25B83" w:rsidDel="00F926EF">
                <w:rPr>
                  <w:rFonts w:eastAsia="Batang"/>
                  <w:sz w:val="20"/>
                  <w:highlight w:val="yellow"/>
                </w:rPr>
                <w:delText xml:space="preserve">or </w:delText>
              </w:r>
            </w:del>
            <w:r w:rsidRPr="00A25B83">
              <w:rPr>
                <w:rFonts w:eastAsia="Batang"/>
                <w:sz w:val="20"/>
                <w:highlight w:val="yellow"/>
              </w:rPr>
              <w:t xml:space="preserve">60 </w:t>
            </w:r>
            <w:ins w:id="194" w:author="USA" w:date="2025-09-04T11:40:00Z" w16du:dateUtc="2025-09-04T15:40:00Z">
              <w:r w:rsidR="00F926EF" w:rsidRPr="00A25B83">
                <w:rPr>
                  <w:rFonts w:eastAsia="Batang"/>
                  <w:sz w:val="20"/>
                  <w:highlight w:val="yellow"/>
                </w:rPr>
                <w:t>=</w:t>
              </w:r>
            </w:ins>
            <w:del w:id="195" w:author="USA" w:date="2025-09-04T11:40:00Z" w16du:dateUtc="2025-09-04T15:40:00Z">
              <w:r w:rsidRPr="00A25B83" w:rsidDel="00F926EF">
                <w:rPr>
                  <w:rFonts w:eastAsia="Batang"/>
                  <w:sz w:val="20"/>
                  <w:highlight w:val="yellow"/>
                </w:rPr>
                <w:delText>if</w:delText>
              </w:r>
            </w:del>
            <w:r w:rsidRPr="00A25B83">
              <w:rPr>
                <w:rFonts w:eastAsia="Batang"/>
                <w:sz w:val="20"/>
                <w:highlight w:val="yellow"/>
              </w:rPr>
              <w:t xml:space="preserve"> time stamp is not available</w:t>
            </w:r>
            <w:del w:id="196" w:author="USA" w:date="2025-09-05T04:09:00Z" w16du:dateUtc="2025-09-05T08:09:00Z">
              <w:r w:rsidRPr="00A25B83" w:rsidDel="00C60047">
                <w:rPr>
                  <w:rFonts w:eastAsia="Batang"/>
                  <w:sz w:val="20"/>
                  <w:highlight w:val="yellow"/>
                </w:rPr>
                <w:delText>,</w:delText>
              </w:r>
            </w:del>
            <w:r w:rsidRPr="00A25B83">
              <w:rPr>
                <w:rFonts w:eastAsia="Batang"/>
                <w:sz w:val="20"/>
                <w:highlight w:val="yellow"/>
              </w:rPr>
              <w:t xml:space="preserve"> </w:t>
            </w:r>
            <w:del w:id="197" w:author="USA" w:date="2025-09-05T04:09:00Z" w16du:dateUtc="2025-09-05T08:09:00Z">
              <w:r w:rsidRPr="00A25B83" w:rsidDel="00C60047">
                <w:rPr>
                  <w:rFonts w:eastAsia="Batang"/>
                  <w:sz w:val="20"/>
                  <w:highlight w:val="yellow"/>
                </w:rPr>
                <w:delText>which should also be the</w:delText>
              </w:r>
            </w:del>
            <w:ins w:id="198" w:author="USA" w:date="2025-09-05T04:09:00Z" w16du:dateUtc="2025-09-05T08:09:00Z">
              <w:r w:rsidR="00C60047" w:rsidRPr="00A25B83">
                <w:rPr>
                  <w:rFonts w:eastAsia="Batang"/>
                  <w:sz w:val="20"/>
                  <w:highlight w:val="yellow"/>
                </w:rPr>
                <w:t>=</w:t>
              </w:r>
            </w:ins>
            <w:r w:rsidRPr="00A25B83">
              <w:rPr>
                <w:rFonts w:eastAsia="Batang"/>
                <w:sz w:val="20"/>
                <w:highlight w:val="yellow"/>
              </w:rPr>
              <w:t xml:space="preserve"> default</w:t>
            </w:r>
            <w:del w:id="199" w:author="USA" w:date="2025-09-05T04:09:00Z" w16du:dateUtc="2025-09-05T08:09:00Z">
              <w:r w:rsidRPr="00A25B83" w:rsidDel="00C60047">
                <w:rPr>
                  <w:rFonts w:eastAsia="Batang"/>
                  <w:sz w:val="20"/>
                  <w:highlight w:val="yellow"/>
                </w:rPr>
                <w:delText xml:space="preserve"> value</w:delText>
              </w:r>
            </w:del>
            <w:ins w:id="200" w:author="USA" w:date="2025-09-04T11:31:00Z" w16du:dateUtc="2025-09-04T15:31:00Z">
              <w:r w:rsidR="00F926EF" w:rsidRPr="00A25B83">
                <w:rPr>
                  <w:rFonts w:eastAsia="Batang"/>
                  <w:sz w:val="20"/>
                  <w:highlight w:val="yellow"/>
                </w:rPr>
                <w:t>;</w:t>
              </w:r>
            </w:ins>
            <w:ins w:id="201" w:author="USA" w:date="2025-09-05T04:09:00Z" w16du:dateUtc="2025-09-05T08:09:00Z">
              <w:r w:rsidR="00C60047" w:rsidRPr="00A25B83">
                <w:rPr>
                  <w:rFonts w:eastAsia="Batang"/>
                  <w:sz w:val="20"/>
                  <w:highlight w:val="yellow"/>
                </w:rPr>
                <w:t xml:space="preserve"> </w:t>
              </w:r>
            </w:ins>
            <w:del w:id="202" w:author="USA" w:date="2025-09-04T11:31:00Z" w16du:dateUtc="2025-09-04T15:31:00Z">
              <w:r w:rsidRPr="00A25B83" w:rsidDel="00F926EF">
                <w:rPr>
                  <w:rFonts w:eastAsia="Batang"/>
                  <w:sz w:val="20"/>
                  <w:highlight w:val="yellow"/>
                </w:rPr>
                <w:delText xml:space="preserve">, or </w:delText>
              </w:r>
            </w:del>
            <w:r w:rsidRPr="00A25B83">
              <w:rPr>
                <w:rFonts w:eastAsia="Batang"/>
                <w:sz w:val="20"/>
                <w:highlight w:val="yellow"/>
              </w:rPr>
              <w:t xml:space="preserve">61 </w:t>
            </w:r>
            <w:ins w:id="203" w:author="USA" w:date="2025-09-05T04:10:00Z" w16du:dateUtc="2025-09-05T08:10:00Z">
              <w:r w:rsidR="00C60047" w:rsidRPr="00A25B83">
                <w:rPr>
                  <w:rFonts w:eastAsia="Batang"/>
                  <w:sz w:val="20"/>
                  <w:highlight w:val="yellow"/>
                </w:rPr>
                <w:t>= EPFS</w:t>
              </w:r>
            </w:ins>
            <w:del w:id="204" w:author="USA" w:date="2025-09-05T04:10:00Z" w16du:dateUtc="2025-09-05T08:10:00Z">
              <w:r w:rsidRPr="00A25B83" w:rsidDel="00C60047">
                <w:rPr>
                  <w:rFonts w:eastAsia="Batang"/>
                  <w:sz w:val="20"/>
                  <w:highlight w:val="yellow"/>
                </w:rPr>
                <w:delText>if posi</w:delText>
              </w:r>
            </w:del>
            <w:ins w:id="205" w:author="USA" w:date="2025-09-05T04:10:00Z" w16du:dateUtc="2025-09-05T08:10:00Z">
              <w:r w:rsidR="00C60047" w:rsidRPr="00A25B83">
                <w:rPr>
                  <w:rFonts w:eastAsia="Batang"/>
                  <w:sz w:val="20"/>
                  <w:highlight w:val="yellow"/>
                </w:rPr>
                <w:t xml:space="preserve"> </w:t>
              </w:r>
            </w:ins>
            <w:del w:id="206" w:author="USA" w:date="2025-09-05T04:10:00Z" w16du:dateUtc="2025-09-05T08:10:00Z">
              <w:r w:rsidRPr="00A25B83" w:rsidDel="00C60047">
                <w:rPr>
                  <w:rFonts w:eastAsia="Batang"/>
                  <w:sz w:val="20"/>
                  <w:highlight w:val="yellow"/>
                </w:rPr>
                <w:delText xml:space="preserve">tioning system </w:delText>
              </w:r>
            </w:del>
            <w:r w:rsidRPr="00A25B83">
              <w:rPr>
                <w:rFonts w:eastAsia="Batang"/>
                <w:sz w:val="20"/>
                <w:highlight w:val="yellow"/>
              </w:rPr>
              <w:t>is in manual input mode</w:t>
            </w:r>
            <w:ins w:id="207" w:author="USA" w:date="2025-09-04T11:31:00Z" w16du:dateUtc="2025-09-04T15:31:00Z">
              <w:r w:rsidR="00F926EF" w:rsidRPr="00A25B83">
                <w:rPr>
                  <w:rFonts w:eastAsia="Batang"/>
                  <w:sz w:val="20"/>
                  <w:highlight w:val="yellow"/>
                </w:rPr>
                <w:t>;</w:t>
              </w:r>
            </w:ins>
            <w:del w:id="208" w:author="USA" w:date="2025-09-04T11:31:00Z" w16du:dateUtc="2025-09-04T15:31:00Z">
              <w:r w:rsidRPr="00A25B83" w:rsidDel="00F926EF">
                <w:rPr>
                  <w:rFonts w:eastAsia="Batang"/>
                  <w:sz w:val="20"/>
                  <w:highlight w:val="yellow"/>
                </w:rPr>
                <w:delText>, o</w:delText>
              </w:r>
            </w:del>
            <w:del w:id="209" w:author="USA" w:date="2025-09-04T11:32:00Z" w16du:dateUtc="2025-09-04T15:32:00Z">
              <w:r w:rsidRPr="00A25B83" w:rsidDel="00F926EF">
                <w:rPr>
                  <w:rFonts w:eastAsia="Batang"/>
                  <w:sz w:val="20"/>
                  <w:highlight w:val="yellow"/>
                </w:rPr>
                <w:delText>r</w:delText>
              </w:r>
            </w:del>
            <w:r w:rsidRPr="00A25B83">
              <w:rPr>
                <w:rFonts w:eastAsia="Batang"/>
                <w:sz w:val="20"/>
                <w:highlight w:val="yellow"/>
              </w:rPr>
              <w:t xml:space="preserve"> 62 </w:t>
            </w:r>
            <w:ins w:id="210" w:author="USA" w:date="2025-09-04T11:40:00Z" w16du:dateUtc="2025-09-04T15:40:00Z">
              <w:r w:rsidR="00F926EF" w:rsidRPr="00A25B83">
                <w:rPr>
                  <w:rFonts w:eastAsia="Batang"/>
                  <w:sz w:val="20"/>
                  <w:highlight w:val="yellow"/>
                </w:rPr>
                <w:t>=</w:t>
              </w:r>
            </w:ins>
            <w:del w:id="211" w:author="USA" w:date="2025-09-04T11:40:00Z" w16du:dateUtc="2025-09-04T15:40:00Z">
              <w:r w:rsidRPr="00A25B83" w:rsidDel="00F926EF">
                <w:rPr>
                  <w:rFonts w:eastAsia="Batang"/>
                  <w:sz w:val="20"/>
                  <w:highlight w:val="yellow"/>
                </w:rPr>
                <w:delText>if</w:delText>
              </w:r>
            </w:del>
            <w:r w:rsidRPr="00A25B83">
              <w:rPr>
                <w:rFonts w:eastAsia="Batang"/>
                <w:sz w:val="20"/>
                <w:highlight w:val="yellow"/>
              </w:rPr>
              <w:t xml:space="preserve"> </w:t>
            </w:r>
            <w:del w:id="212" w:author="USA" w:date="2025-09-04T11:32:00Z" w16du:dateUtc="2025-09-04T15:32:00Z">
              <w:r w:rsidRPr="00A25B83" w:rsidDel="00F926EF">
                <w:rPr>
                  <w:rFonts w:eastAsia="Batang"/>
                  <w:sz w:val="20"/>
                  <w:highlight w:val="yellow"/>
                </w:rPr>
                <w:delText>electronic position fixing system</w:delText>
              </w:r>
            </w:del>
            <w:ins w:id="213" w:author="USA" w:date="2025-09-04T11:33:00Z" w16du:dateUtc="2025-09-04T15:33:00Z">
              <w:r w:rsidR="00F926EF" w:rsidRPr="00A25B83">
                <w:rPr>
                  <w:rFonts w:eastAsia="Batang"/>
                  <w:sz w:val="20"/>
                  <w:highlight w:val="yellow"/>
                </w:rPr>
                <w:t>EPFS</w:t>
              </w:r>
            </w:ins>
            <w:r w:rsidRPr="00A25B83">
              <w:rPr>
                <w:rFonts w:eastAsia="Batang"/>
                <w:sz w:val="20"/>
                <w:highlight w:val="yellow"/>
              </w:rPr>
              <w:t xml:space="preserve"> </w:t>
            </w:r>
            <w:del w:id="214" w:author="USA" w:date="2025-09-05T04:11:00Z" w16du:dateUtc="2025-09-05T08:11:00Z">
              <w:r w:rsidRPr="00A25B83" w:rsidDel="00C60047">
                <w:rPr>
                  <w:rFonts w:eastAsia="Batang"/>
                  <w:sz w:val="20"/>
                  <w:highlight w:val="yellow"/>
                </w:rPr>
                <w:delText>operates</w:delText>
              </w:r>
            </w:del>
            <w:ins w:id="215" w:author="USA" w:date="2025-09-05T04:11:00Z" w16du:dateUtc="2025-09-05T08:11:00Z">
              <w:r w:rsidR="00C60047" w:rsidRPr="00A25B83">
                <w:rPr>
                  <w:rFonts w:eastAsia="Batang"/>
                  <w:sz w:val="20"/>
                  <w:highlight w:val="yellow"/>
                </w:rPr>
                <w:t>is</w:t>
              </w:r>
            </w:ins>
            <w:r w:rsidRPr="00A25B83">
              <w:rPr>
                <w:rFonts w:eastAsia="Batang"/>
                <w:sz w:val="20"/>
                <w:highlight w:val="yellow"/>
              </w:rPr>
              <w:t xml:space="preserve"> in </w:t>
            </w:r>
            <w:del w:id="216" w:author="USA" w:date="2025-09-04T11:33:00Z" w16du:dateUtc="2025-09-04T15:33:00Z">
              <w:r w:rsidRPr="00A25B83" w:rsidDel="00F926EF">
                <w:rPr>
                  <w:rFonts w:eastAsia="Batang"/>
                  <w:sz w:val="20"/>
                  <w:highlight w:val="yellow"/>
                </w:rPr>
                <w:delText>estimated (</w:delText>
              </w:r>
            </w:del>
            <w:r w:rsidRPr="00A25B83">
              <w:rPr>
                <w:rFonts w:eastAsia="Batang"/>
                <w:sz w:val="20"/>
                <w:highlight w:val="yellow"/>
              </w:rPr>
              <w:t>dead reckoning</w:t>
            </w:r>
            <w:del w:id="217" w:author="USA" w:date="2025-09-04T11:33:00Z" w16du:dateUtc="2025-09-04T15:33:00Z">
              <w:r w:rsidRPr="00A25B83" w:rsidDel="00F926EF">
                <w:rPr>
                  <w:rFonts w:eastAsia="Batang"/>
                  <w:sz w:val="20"/>
                  <w:highlight w:val="yellow"/>
                </w:rPr>
                <w:delText>)</w:delText>
              </w:r>
            </w:del>
            <w:r w:rsidRPr="00A25B83">
              <w:rPr>
                <w:rFonts w:eastAsia="Batang"/>
                <w:sz w:val="20"/>
                <w:highlight w:val="yellow"/>
              </w:rPr>
              <w:t xml:space="preserve"> mode</w:t>
            </w:r>
            <w:ins w:id="218" w:author="USA" w:date="2025-09-04T11:34:00Z" w16du:dateUtc="2025-09-04T15:34:00Z">
              <w:r w:rsidR="00F926EF" w:rsidRPr="00A25B83">
                <w:rPr>
                  <w:rFonts w:eastAsia="Batang"/>
                  <w:sz w:val="20"/>
                  <w:highlight w:val="yellow"/>
                </w:rPr>
                <w:t>;</w:t>
              </w:r>
            </w:ins>
            <w:del w:id="219" w:author="USA" w:date="2025-09-04T11:34:00Z" w16du:dateUtc="2025-09-04T15:34:00Z">
              <w:r w:rsidRPr="00A25B83" w:rsidDel="00F926EF">
                <w:rPr>
                  <w:rFonts w:eastAsia="Batang"/>
                  <w:sz w:val="20"/>
                  <w:highlight w:val="yellow"/>
                </w:rPr>
                <w:delText>, or</w:delText>
              </w:r>
            </w:del>
            <w:r w:rsidRPr="00A25B83">
              <w:rPr>
                <w:rFonts w:eastAsia="Batang"/>
                <w:sz w:val="20"/>
                <w:highlight w:val="yellow"/>
              </w:rPr>
              <w:t xml:space="preserve"> 63 </w:t>
            </w:r>
            <w:del w:id="220" w:author="USA" w:date="2025-09-04T11:41:00Z" w16du:dateUtc="2025-09-04T15:41:00Z">
              <w:r w:rsidRPr="00A25B83" w:rsidDel="00F926EF">
                <w:rPr>
                  <w:rFonts w:eastAsia="Batang"/>
                  <w:sz w:val="20"/>
                  <w:highlight w:val="yellow"/>
                </w:rPr>
                <w:delText>if</w:delText>
              </w:r>
            </w:del>
            <w:ins w:id="221" w:author="USA" w:date="2025-09-04T11:41:00Z" w16du:dateUtc="2025-09-04T15:41:00Z">
              <w:r w:rsidR="00F926EF" w:rsidRPr="00A25B83">
                <w:rPr>
                  <w:rFonts w:eastAsia="Batang"/>
                  <w:sz w:val="20"/>
                  <w:highlight w:val="yellow"/>
                </w:rPr>
                <w:t>=</w:t>
              </w:r>
            </w:ins>
            <w:r w:rsidRPr="00A25B83">
              <w:rPr>
                <w:rFonts w:eastAsia="Batang"/>
                <w:sz w:val="20"/>
                <w:highlight w:val="yellow"/>
              </w:rPr>
              <w:t xml:space="preserve"> </w:t>
            </w:r>
            <w:del w:id="222" w:author="USA" w:date="2025-09-05T04:11:00Z" w16du:dateUtc="2025-09-05T08:11:00Z">
              <w:r w:rsidRPr="00A25B83" w:rsidDel="00C60047">
                <w:rPr>
                  <w:rFonts w:eastAsia="Batang"/>
                  <w:sz w:val="20"/>
                  <w:highlight w:val="yellow"/>
                </w:rPr>
                <w:delText xml:space="preserve">the </w:delText>
              </w:r>
            </w:del>
            <w:ins w:id="223" w:author="USA" w:date="2025-09-04T11:34:00Z" w16du:dateUtc="2025-09-04T15:34:00Z">
              <w:r w:rsidR="00F926EF" w:rsidRPr="00A25B83">
                <w:rPr>
                  <w:rFonts w:eastAsia="Batang"/>
                  <w:sz w:val="20"/>
                  <w:highlight w:val="yellow"/>
                </w:rPr>
                <w:t>EPFS</w:t>
              </w:r>
            </w:ins>
            <w:del w:id="224" w:author="USA" w:date="2025-09-04T11:35:00Z" w16du:dateUtc="2025-09-04T15:35:00Z">
              <w:r w:rsidRPr="00A25B83" w:rsidDel="00F926EF">
                <w:rPr>
                  <w:rFonts w:eastAsia="Batang"/>
                  <w:sz w:val="20"/>
                  <w:highlight w:val="yellow"/>
                </w:rPr>
                <w:delText>positioning system</w:delText>
              </w:r>
            </w:del>
            <w:r w:rsidRPr="00A25B83">
              <w:rPr>
                <w:rFonts w:eastAsia="Batang"/>
                <w:sz w:val="20"/>
                <w:highlight w:val="yellow"/>
              </w:rPr>
              <w:t xml:space="preserve"> is inoperative</w:t>
            </w:r>
            <w:del w:id="225" w:author="USA" w:date="2025-09-04T11:35:00Z" w16du:dateUtc="2025-09-04T15:35:00Z">
              <w:r w:rsidRPr="00A25B83" w:rsidDel="00F926EF">
                <w:rPr>
                  <w:rFonts w:eastAsia="Batang"/>
                  <w:sz w:val="20"/>
                  <w:highlight w:val="yellow"/>
                </w:rPr>
                <w:delText>)</w:delText>
              </w:r>
            </w:del>
            <w:ins w:id="226" w:author="USA" w:date="2025-09-04T11:35:00Z" w16du:dateUtc="2025-09-04T15:35:00Z">
              <w:r w:rsidR="00F926EF" w:rsidRPr="00A25B83">
                <w:rPr>
                  <w:rFonts w:eastAsia="Batang"/>
                  <w:sz w:val="20"/>
                  <w:highlight w:val="yellow"/>
                </w:rPr>
                <w:t>;</w:t>
              </w:r>
            </w:ins>
            <w:ins w:id="227" w:author="USA" w:date="2025-09-04T11:38:00Z" w16du:dateUtc="2025-09-04T15:38:00Z">
              <w:r w:rsidR="00F926EF" w:rsidRPr="00A25B83">
                <w:rPr>
                  <w:rFonts w:eastAsia="Batang"/>
                  <w:sz w:val="20"/>
                  <w:highlight w:val="yellow"/>
                </w:rPr>
                <w:t xml:space="preserve"> 64 = this a vessel report is in response to a AtoN Confirmation Discrepancy Flag request; or, 65 = this is a vessel report of a AtoN deficiency or a  navigation hazard or obstruction.</w:t>
              </w:r>
            </w:ins>
          </w:p>
        </w:tc>
      </w:tr>
      <w:tr w:rsidR="00B41E1D" w:rsidRPr="00B41E1D" w14:paraId="771897AE" w14:textId="77777777" w:rsidTr="009F075D">
        <w:trPr>
          <w:cantSplit/>
          <w:jc w:val="center"/>
        </w:trPr>
        <w:tc>
          <w:tcPr>
            <w:tcW w:w="1682" w:type="dxa"/>
            <w:vAlign w:val="center"/>
          </w:tcPr>
          <w:p w14:paraId="50C037B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Longitude</w:t>
            </w:r>
          </w:p>
        </w:tc>
        <w:tc>
          <w:tcPr>
            <w:tcW w:w="1145" w:type="dxa"/>
            <w:vAlign w:val="center"/>
          </w:tcPr>
          <w:p w14:paraId="7926F13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28</w:t>
            </w:r>
          </w:p>
        </w:tc>
        <w:tc>
          <w:tcPr>
            <w:tcW w:w="6806" w:type="dxa"/>
            <w:vAlign w:val="center"/>
          </w:tcPr>
          <w:p w14:paraId="660208C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Longitude in 1/10 000 min of position of an AtoN (±180°, East = positive, West = negative, 181 = (6791AC0h) = not available = default)</w:t>
            </w:r>
          </w:p>
        </w:tc>
      </w:tr>
      <w:tr w:rsidR="00B41E1D" w:rsidRPr="00B41E1D" w14:paraId="295CF671" w14:textId="77777777" w:rsidTr="009F075D">
        <w:trPr>
          <w:cantSplit/>
          <w:jc w:val="center"/>
        </w:trPr>
        <w:tc>
          <w:tcPr>
            <w:tcW w:w="1682" w:type="dxa"/>
            <w:vAlign w:val="center"/>
          </w:tcPr>
          <w:p w14:paraId="057FEE0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Latitude</w:t>
            </w:r>
          </w:p>
        </w:tc>
        <w:tc>
          <w:tcPr>
            <w:tcW w:w="1145" w:type="dxa"/>
            <w:vAlign w:val="center"/>
          </w:tcPr>
          <w:p w14:paraId="17DBCAF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27</w:t>
            </w:r>
          </w:p>
        </w:tc>
        <w:tc>
          <w:tcPr>
            <w:tcW w:w="6806" w:type="dxa"/>
            <w:vAlign w:val="center"/>
          </w:tcPr>
          <w:p w14:paraId="6606AE6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Latitude in 1/10 000 min of an AtoN (±90°, North = positive, South = negative, 91 = (3412140h) = not available = default)</w:t>
            </w:r>
          </w:p>
        </w:tc>
      </w:tr>
      <w:tr w:rsidR="00B41E1D" w:rsidRPr="00B41E1D" w14:paraId="0BEF33A1" w14:textId="77777777" w:rsidTr="009F075D">
        <w:trPr>
          <w:cantSplit/>
          <w:jc w:val="center"/>
        </w:trPr>
        <w:tc>
          <w:tcPr>
            <w:tcW w:w="1682" w:type="dxa"/>
            <w:vAlign w:val="center"/>
          </w:tcPr>
          <w:p w14:paraId="6E6704C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Restricted Use Indicator</w:t>
            </w:r>
          </w:p>
        </w:tc>
        <w:tc>
          <w:tcPr>
            <w:tcW w:w="1145" w:type="dxa"/>
            <w:vAlign w:val="center"/>
          </w:tcPr>
          <w:p w14:paraId="012FE55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257E35B7" w14:textId="2C4DA47B"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228" w:author="USA" w:date="2025-09-08T09:31:00Z" w16du:dateUtc="2025-09-08T13:31:00Z">
              <w:r w:rsidRPr="002F4B10" w:rsidDel="002F4B10">
                <w:rPr>
                  <w:rFonts w:eastAsia="Batang"/>
                  <w:sz w:val="20"/>
                  <w:highlight w:val="yellow"/>
                </w:rPr>
                <w:delText>Denotes</w:delText>
              </w:r>
            </w:del>
            <w:ins w:id="229" w:author="USA" w:date="2025-09-08T09:31:00Z" w16du:dateUtc="2025-09-08T13:31:00Z">
              <w:r w:rsidR="002F4B10" w:rsidRPr="002F4B10">
                <w:rPr>
                  <w:rFonts w:eastAsia="Batang"/>
                  <w:sz w:val="20"/>
                  <w:highlight w:val="yellow"/>
                </w:rPr>
                <w:t xml:space="preserve"> Indicates</w:t>
              </w:r>
            </w:ins>
            <w:r w:rsidRPr="00B41E1D">
              <w:rPr>
                <w:rFonts w:eastAsia="Batang"/>
                <w:sz w:val="20"/>
              </w:rPr>
              <w:t xml:space="preserve"> where the AtoN may be operated.</w:t>
            </w:r>
          </w:p>
          <w:p w14:paraId="75DF71AA" w14:textId="0EDD064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unrestricted use = default</w:t>
            </w:r>
            <w:r w:rsidRPr="00B41E1D">
              <w:rPr>
                <w:rFonts w:eastAsia="Batang"/>
                <w:sz w:val="20"/>
              </w:rPr>
              <w:br/>
              <w:t xml:space="preserve">1 = use restricted to </w:t>
            </w:r>
            <w:ins w:id="230" w:author="USA" w:date="2025-09-04T11:43:00Z" w16du:dateUtc="2025-09-04T15:43:00Z">
              <w:r w:rsidR="004F107F">
                <w:rPr>
                  <w:rFonts w:eastAsia="Batang"/>
                  <w:sz w:val="20"/>
                </w:rPr>
                <w:t xml:space="preserve">the </w:t>
              </w:r>
            </w:ins>
            <w:r w:rsidRPr="00B41E1D">
              <w:rPr>
                <w:rFonts w:eastAsia="Batang"/>
                <w:sz w:val="20"/>
              </w:rPr>
              <w:t>territorial waters of the flag state (of MMSI MID)</w:t>
            </w:r>
            <w:r w:rsidRPr="00B41E1D">
              <w:rPr>
                <w:rFonts w:eastAsia="Batang"/>
                <w:sz w:val="20"/>
              </w:rPr>
              <w:br/>
              <w:t xml:space="preserve">2 = use restricted </w:t>
            </w:r>
            <w:ins w:id="231" w:author="USA" w:date="2025-09-04T11:43:00Z" w16du:dateUtc="2025-09-04T15:43:00Z">
              <w:r w:rsidR="004F107F">
                <w:rPr>
                  <w:rFonts w:eastAsia="Batang"/>
                  <w:sz w:val="20"/>
                </w:rPr>
                <w:t xml:space="preserve">to </w:t>
              </w:r>
            </w:ins>
            <w:r w:rsidRPr="00B41E1D">
              <w:rPr>
                <w:rFonts w:eastAsia="Batang"/>
                <w:sz w:val="20"/>
              </w:rPr>
              <w:t>the Exclusive Economic Zone (EEZ) of the flag state (of MMSI MID)</w:t>
            </w:r>
            <w:r w:rsidRPr="00B41E1D">
              <w:rPr>
                <w:rFonts w:eastAsia="Batang"/>
                <w:sz w:val="20"/>
              </w:rPr>
              <w:br/>
              <w:t>3 = use restricted as defined by its flag state (of MMSI MID)</w:t>
            </w:r>
          </w:p>
          <w:p w14:paraId="69B4F72A" w14:textId="77777777" w:rsidR="00C60047" w:rsidRDefault="00C60047" w:rsidP="00C6004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2" w:author="USA" w:date="2025-09-05T04:11:00Z" w16du:dateUtc="2025-09-05T08:11:00Z"/>
                <w:rFonts w:eastAsia="Batang"/>
                <w:sz w:val="20"/>
              </w:rPr>
            </w:pPr>
          </w:p>
          <w:p w14:paraId="18187757" w14:textId="183CA5E5" w:rsidR="00B41E1D" w:rsidRPr="00B41E1D" w:rsidDel="00C60047" w:rsidRDefault="00B41E1D" w:rsidP="00C6004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233" w:author="USA" w:date="2025-09-05T04:11:00Z" w16du:dateUtc="2025-09-05T08:11:00Z"/>
                <w:rFonts w:eastAsia="Batang"/>
                <w:sz w:val="20"/>
              </w:rPr>
            </w:pPr>
            <w:r w:rsidRPr="00B41E1D">
              <w:rPr>
                <w:rFonts w:eastAsia="Batang"/>
                <w:sz w:val="20"/>
              </w:rPr>
              <w:t xml:space="preserve">NOTE 1 – Use outside of a restricted area requires permission of the </w:t>
            </w:r>
            <w:ins w:id="234" w:author="USA" w:date="2025-09-04T11:44:00Z" w16du:dateUtc="2025-09-04T15:44:00Z">
              <w:r w:rsidR="004F107F" w:rsidRPr="00A25B83">
                <w:rPr>
                  <w:rFonts w:eastAsia="Batang"/>
                  <w:sz w:val="20"/>
                  <w:highlight w:val="yellow"/>
                </w:rPr>
                <w:t>AtoN’s</w:t>
              </w:r>
              <w:r w:rsidR="004F107F">
                <w:rPr>
                  <w:rFonts w:eastAsia="Batang"/>
                  <w:sz w:val="20"/>
                </w:rPr>
                <w:t xml:space="preserve"> </w:t>
              </w:r>
            </w:ins>
            <w:r w:rsidRPr="00B41E1D">
              <w:rPr>
                <w:rFonts w:eastAsia="Batang"/>
                <w:sz w:val="20"/>
              </w:rPr>
              <w:t xml:space="preserve">flag state </w:t>
            </w:r>
            <w:ins w:id="235" w:author="USA" w:date="2025-09-04T11:45:00Z" w16du:dateUtc="2025-09-04T15:45:00Z">
              <w:r w:rsidR="004F107F" w:rsidRPr="00A25B83">
                <w:rPr>
                  <w:rFonts w:eastAsia="Batang"/>
                  <w:sz w:val="20"/>
                  <w:highlight w:val="yellow"/>
                </w:rPr>
                <w:t>(of MMSI MID)</w:t>
              </w:r>
              <w:r w:rsidR="004F107F">
                <w:rPr>
                  <w:rFonts w:eastAsia="Batang"/>
                  <w:sz w:val="20"/>
                </w:rPr>
                <w:t xml:space="preserve"> </w:t>
              </w:r>
            </w:ins>
            <w:r w:rsidRPr="00B41E1D">
              <w:rPr>
                <w:rFonts w:eastAsia="Batang"/>
                <w:sz w:val="20"/>
              </w:rPr>
              <w:t>competent authority.</w:t>
            </w:r>
          </w:p>
          <w:p w14:paraId="7DA7081D" w14:textId="103C6E67" w:rsidR="00B41E1D" w:rsidRPr="00B41E1D" w:rsidRDefault="00B41E1D" w:rsidP="00C6004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236" w:author="USA" w:date="2025-08-28T10:45:00Z" w16du:dateUtc="2025-08-28T14:45:00Z">
              <w:r w:rsidRPr="001E2DEC" w:rsidDel="00861999">
                <w:rPr>
                  <w:rFonts w:eastAsia="Batang"/>
                  <w:sz w:val="20"/>
                </w:rPr>
                <w:delText>NOTE 2 – This parameter should not be available and reported as 0 if AtoN Report Originator = 1.</w:delText>
              </w:r>
            </w:del>
          </w:p>
        </w:tc>
      </w:tr>
      <w:tr w:rsidR="00B41E1D" w:rsidRPr="00B41E1D" w14:paraId="4AAD79D7" w14:textId="77777777" w:rsidTr="009F075D">
        <w:trPr>
          <w:cantSplit/>
          <w:jc w:val="center"/>
        </w:trPr>
        <w:tc>
          <w:tcPr>
            <w:tcW w:w="1682" w:type="dxa"/>
            <w:vAlign w:val="center"/>
          </w:tcPr>
          <w:p w14:paraId="729C5AF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AIS AtoN Station Type</w:t>
            </w:r>
          </w:p>
        </w:tc>
        <w:tc>
          <w:tcPr>
            <w:tcW w:w="1145" w:type="dxa"/>
            <w:vAlign w:val="center"/>
          </w:tcPr>
          <w:p w14:paraId="735A8766" w14:textId="77777777" w:rsidR="00B41E1D"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1E2DEC">
              <w:rPr>
                <w:rFonts w:eastAsia="Batang"/>
                <w:sz w:val="20"/>
              </w:rPr>
              <w:t>3</w:t>
            </w:r>
          </w:p>
        </w:tc>
        <w:tc>
          <w:tcPr>
            <w:tcW w:w="6806" w:type="dxa"/>
            <w:vAlign w:val="center"/>
          </w:tcPr>
          <w:p w14:paraId="730953F4" w14:textId="57ECF27F" w:rsidR="00B41E1D"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237" w:author="USA" w:date="2025-09-08T09:31:00Z" w16du:dateUtc="2025-09-08T13:31:00Z">
              <w:r w:rsidRPr="002F4B10" w:rsidDel="002F4B10">
                <w:rPr>
                  <w:rFonts w:eastAsia="Batang"/>
                  <w:sz w:val="20"/>
                  <w:highlight w:val="yellow"/>
                </w:rPr>
                <w:delText>Denotes</w:delText>
              </w:r>
            </w:del>
            <w:ins w:id="238" w:author="USA" w:date="2025-09-08T09:31:00Z" w16du:dateUtc="2025-09-08T13:31:00Z">
              <w:r w:rsidR="002F4B10" w:rsidRPr="002F4B10">
                <w:rPr>
                  <w:rFonts w:eastAsia="Batang"/>
                  <w:sz w:val="20"/>
                  <w:highlight w:val="yellow"/>
                </w:rPr>
                <w:t>Indicates</w:t>
              </w:r>
            </w:ins>
            <w:r w:rsidRPr="001E2DEC">
              <w:rPr>
                <w:rFonts w:eastAsia="Batang"/>
                <w:sz w:val="20"/>
              </w:rPr>
              <w:t xml:space="preserve"> the type of AIS AtoN station. See IALA Recommendation R0126, The Use of the AIS in Marine AtoN Services, R1016, Mobile Marine Aids to Navigation (MAtoN) and IMO MSC Circular 1473, Policy on Use of AIS Aids to Navigation.</w:t>
            </w:r>
          </w:p>
          <w:p w14:paraId="47E6BA3E" w14:textId="77777777" w:rsidR="00B41E1D"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1E2DEC">
              <w:rPr>
                <w:rFonts w:eastAsia="Batang"/>
                <w:sz w:val="20"/>
              </w:rPr>
              <w:t>0 = a physical AIS AtoN (floating)</w:t>
            </w:r>
            <w:r w:rsidRPr="001E2DEC">
              <w:rPr>
                <w:rFonts w:eastAsia="Batang"/>
                <w:sz w:val="20"/>
              </w:rPr>
              <w:br/>
              <w:t>1 = a physical AIS AtoN (fixed)</w:t>
            </w:r>
          </w:p>
          <w:p w14:paraId="242D722C" w14:textId="77777777" w:rsidR="004F107F"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39" w:author="USA" w:date="2025-09-04T11:46:00Z" w16du:dateUtc="2025-09-04T15:46:00Z"/>
                <w:rFonts w:eastAsia="SimSun"/>
                <w:bCs/>
                <w:kern w:val="2"/>
                <w:sz w:val="20"/>
                <w:lang w:val="en-US" w:eastAsia="zh-CN"/>
              </w:rPr>
            </w:pPr>
            <w:r w:rsidRPr="001E2DEC">
              <w:rPr>
                <w:rFonts w:eastAsia="Batang"/>
                <w:sz w:val="20"/>
              </w:rPr>
              <w:t>2 = a synthetic predicted AIS AtoN</w:t>
            </w:r>
            <w:r w:rsidRPr="001E2DEC">
              <w:rPr>
                <w:rFonts w:eastAsia="Batang"/>
                <w:sz w:val="20"/>
              </w:rPr>
              <w:br/>
              <w:t>3 = a synthetic monitored AIS AtoN</w:t>
            </w:r>
            <w:r w:rsidRPr="001E2DEC">
              <w:rPr>
                <w:rFonts w:eastAsia="Batang"/>
                <w:sz w:val="20"/>
              </w:rPr>
              <w:br/>
              <w:t>4 = a virtual AIS AtoN</w:t>
            </w:r>
            <w:r w:rsidRPr="001E2DEC">
              <w:rPr>
                <w:rFonts w:eastAsia="Batang"/>
                <w:sz w:val="20"/>
              </w:rPr>
              <w:br/>
              <w:t>5 = a mobile AIS AtoN</w:t>
            </w:r>
            <w:r w:rsidRPr="001E2DEC">
              <w:rPr>
                <w:rFonts w:eastAsia="Batang"/>
                <w:sz w:val="20"/>
              </w:rPr>
              <w:br/>
            </w:r>
            <w:ins w:id="240" w:author="USA" w:date="2025-08-28T10:31:00Z" w16du:dateUtc="2025-08-28T14:31:00Z">
              <w:r w:rsidR="006C0121" w:rsidRPr="001E2DEC">
                <w:rPr>
                  <w:rFonts w:eastAsia="SimSun"/>
                  <w:bCs/>
                  <w:kern w:val="2"/>
                  <w:sz w:val="20"/>
                  <w:lang w:val="en-US" w:eastAsia="zh-CN"/>
                </w:rPr>
                <w:t>6 = a mobile self-propelled AIS AtoN</w:t>
              </w:r>
            </w:ins>
          </w:p>
          <w:p w14:paraId="7983A713" w14:textId="121816E3" w:rsidR="00B41E1D" w:rsidRPr="001E2DEC" w:rsidRDefault="004F107F"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241" w:author="USA" w:date="2025-09-04T11:46:00Z" w16du:dateUtc="2025-09-04T15:46:00Z">
              <w:r w:rsidRPr="00A25B83">
                <w:rPr>
                  <w:rFonts w:eastAsia="Batang"/>
                  <w:sz w:val="20"/>
                  <w:highlight w:val="yellow"/>
                </w:rPr>
                <w:t>7 = no AIS AtoN station in use = default (to be used when a vessel is reporting a hazard, obstruction, or AtoN deficiency of AtoN not reporting via AIS).</w:t>
              </w:r>
            </w:ins>
            <w:r w:rsidR="00B41E1D" w:rsidRPr="00A25B83">
              <w:rPr>
                <w:rFonts w:eastAsia="Batang"/>
                <w:sz w:val="20"/>
                <w:highlight w:val="yellow"/>
              </w:rPr>
              <w:br/>
            </w:r>
            <w:ins w:id="242" w:author="USA" w:date="2025-08-28T10:31:00Z" w16du:dateUtc="2025-08-28T14:31:00Z">
              <w:r w:rsidR="006C0121" w:rsidRPr="00A25B83">
                <w:rPr>
                  <w:rFonts w:eastAsia="Batang"/>
                  <w:sz w:val="20"/>
                  <w:highlight w:val="yellow"/>
                </w:rPr>
                <w:t xml:space="preserve"> </w:t>
              </w:r>
            </w:ins>
            <w:del w:id="243" w:author="USA" w:date="2025-08-28T10:31:00Z" w16du:dateUtc="2025-08-28T14:31:00Z">
              <w:r w:rsidR="00B41E1D" w:rsidRPr="00A25B83" w:rsidDel="006C0121">
                <w:rPr>
                  <w:rFonts w:eastAsia="Batang"/>
                  <w:sz w:val="20"/>
                  <w:highlight w:val="yellow"/>
                </w:rPr>
                <w:delText>6-</w:delText>
              </w:r>
            </w:del>
            <w:del w:id="244" w:author="USA" w:date="2025-09-04T11:46:00Z" w16du:dateUtc="2025-09-04T15:46:00Z">
              <w:r w:rsidR="00B41E1D" w:rsidRPr="00A25B83" w:rsidDel="004F107F">
                <w:rPr>
                  <w:rFonts w:eastAsia="Batang"/>
                  <w:sz w:val="20"/>
                  <w:highlight w:val="yellow"/>
                </w:rPr>
                <w:delText>7 = reserved for future use</w:delText>
              </w:r>
            </w:del>
          </w:p>
        </w:tc>
      </w:tr>
      <w:tr w:rsidR="00B41E1D" w:rsidRPr="00B41E1D" w14:paraId="3D71CA57" w14:textId="77777777" w:rsidTr="009F075D">
        <w:trPr>
          <w:cantSplit/>
          <w:jc w:val="center"/>
        </w:trPr>
        <w:tc>
          <w:tcPr>
            <w:tcW w:w="1682" w:type="dxa"/>
            <w:vAlign w:val="center"/>
          </w:tcPr>
          <w:p w14:paraId="7C28035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Types of AtoN</w:t>
            </w:r>
          </w:p>
        </w:tc>
        <w:tc>
          <w:tcPr>
            <w:tcW w:w="1145" w:type="dxa"/>
            <w:vAlign w:val="center"/>
          </w:tcPr>
          <w:p w14:paraId="261549C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7</w:t>
            </w:r>
          </w:p>
        </w:tc>
        <w:tc>
          <w:tcPr>
            <w:tcW w:w="6806" w:type="dxa"/>
            <w:vAlign w:val="center"/>
          </w:tcPr>
          <w:p w14:paraId="19BCD04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0 = not available = default </w:t>
            </w:r>
          </w:p>
          <w:p w14:paraId="7B8F245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1-127 = refer to message 21 Table 29 or Table BIS 2 below).</w:t>
            </w:r>
          </w:p>
        </w:tc>
      </w:tr>
      <w:tr w:rsidR="00B41E1D" w:rsidRPr="00B41E1D" w14:paraId="69400CD5" w14:textId="77777777" w:rsidTr="009F075D">
        <w:trPr>
          <w:cantSplit/>
          <w:jc w:val="center"/>
        </w:trPr>
        <w:tc>
          <w:tcPr>
            <w:tcW w:w="1682" w:type="dxa"/>
            <w:vAlign w:val="center"/>
          </w:tcPr>
          <w:p w14:paraId="516C300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 xml:space="preserve">IALA AtoN MRN </w:t>
            </w:r>
          </w:p>
        </w:tc>
        <w:tc>
          <w:tcPr>
            <w:tcW w:w="1145" w:type="dxa"/>
            <w:vAlign w:val="center"/>
          </w:tcPr>
          <w:p w14:paraId="3E7ADD1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17</w:t>
            </w:r>
          </w:p>
        </w:tc>
        <w:tc>
          <w:tcPr>
            <w:tcW w:w="6806" w:type="dxa"/>
            <w:vAlign w:val="center"/>
          </w:tcPr>
          <w:p w14:paraId="5ED4ED4D" w14:textId="77777777" w:rsidR="006C0121"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5" w:author="USA" w:date="2025-08-28T10:31:00Z" w16du:dateUtc="2025-08-28T14:31:00Z"/>
                <w:rFonts w:eastAsia="Batang"/>
                <w:sz w:val="20"/>
              </w:rPr>
            </w:pPr>
            <w:r w:rsidRPr="00B41E1D">
              <w:rPr>
                <w:rFonts w:eastAsia="Batang"/>
                <w:sz w:val="20"/>
              </w:rPr>
              <w:t xml:space="preserve">AtoN unique IALA Marine Resource Name (MRN). national identification </w:t>
            </w:r>
            <w:r w:rsidRPr="001E2DEC">
              <w:rPr>
                <w:rFonts w:eastAsia="Batang"/>
                <w:sz w:val="20"/>
              </w:rPr>
              <w:t xml:space="preserve">number. The MMSI MID represents the nationality. </w:t>
            </w:r>
          </w:p>
          <w:p w14:paraId="5883C495" w14:textId="11EFDA2C" w:rsidR="00A97CEA" w:rsidRDefault="006C0121"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6" w:author="USA" w:date="2025-09-05T04:13:00Z" w16du:dateUtc="2025-09-05T08:13:00Z"/>
                <w:rFonts w:eastAsia="Batang"/>
                <w:sz w:val="20"/>
              </w:rPr>
            </w:pPr>
            <w:ins w:id="247" w:author="USA" w:date="2025-08-28T10:31:00Z" w16du:dateUtc="2025-08-28T14:31:00Z">
              <w:r w:rsidRPr="001E2DEC">
                <w:rPr>
                  <w:rFonts w:eastAsia="Batang"/>
                  <w:sz w:val="20"/>
                </w:rPr>
                <w:t xml:space="preserve">000001-131 071, 0 = </w:t>
              </w:r>
            </w:ins>
            <w:ins w:id="248" w:author="USA" w:date="2025-09-08T09:32:00Z" w16du:dateUtc="2025-09-08T13:32:00Z">
              <w:r w:rsidR="002F4B10">
                <w:rPr>
                  <w:rFonts w:eastAsia="Batang"/>
                  <w:sz w:val="20"/>
                </w:rPr>
                <w:t xml:space="preserve">not available or </w:t>
              </w:r>
            </w:ins>
            <w:ins w:id="249" w:author="USA" w:date="2025-08-28T10:31:00Z" w16du:dateUtc="2025-08-28T14:31:00Z">
              <w:r w:rsidRPr="001E2DEC">
                <w:rPr>
                  <w:rFonts w:eastAsia="Batang"/>
                  <w:sz w:val="20"/>
                </w:rPr>
                <w:t>unassigned = default</w:t>
              </w:r>
            </w:ins>
          </w:p>
          <w:p w14:paraId="4EBB3FF8" w14:textId="59F0BE4F" w:rsidR="006C0121" w:rsidRPr="001E2DEC" w:rsidRDefault="006C0121"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0" w:author="USA" w:date="2025-08-28T10:31:00Z" w16du:dateUtc="2025-08-28T14:31:00Z"/>
                <w:rFonts w:eastAsia="Batang"/>
                <w:sz w:val="20"/>
              </w:rPr>
            </w:pPr>
          </w:p>
          <w:p w14:paraId="0A7FF0A8" w14:textId="062D41C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1E2DEC">
              <w:rPr>
                <w:rFonts w:eastAsia="Batang"/>
                <w:sz w:val="20"/>
              </w:rPr>
              <w:t>See IALA Guideline G1143, IALA MRN for AtoN, e.g., urn:mrn:iala:aton:&lt;ISO 3166-1 alpha-2 code for its nationality&gt;:&lt;national identification number&gt;.</w:t>
            </w:r>
            <w:r w:rsidRPr="001E2DEC">
              <w:rPr>
                <w:rFonts w:eastAsia="Batang"/>
                <w:sz w:val="20"/>
              </w:rPr>
              <w:br/>
            </w:r>
            <w:del w:id="251" w:author="USA" w:date="2025-09-05T04:13:00Z" w16du:dateUtc="2025-09-05T08:13:00Z">
              <w:r w:rsidRPr="001E2DEC" w:rsidDel="00A97CEA">
                <w:rPr>
                  <w:rFonts w:eastAsia="Batang"/>
                  <w:sz w:val="20"/>
                </w:rPr>
                <w:br/>
              </w:r>
            </w:del>
            <w:del w:id="252" w:author="USA" w:date="2025-08-28T10:31:00Z" w16du:dateUtc="2025-08-28T14:31:00Z">
              <w:r w:rsidRPr="001E2DEC" w:rsidDel="006C0121">
                <w:rPr>
                  <w:rFonts w:eastAsia="Batang"/>
                  <w:sz w:val="20"/>
                </w:rPr>
                <w:delText>000001-131 071, 0 = unassigned or unknown = default.</w:delText>
              </w:r>
            </w:del>
          </w:p>
        </w:tc>
      </w:tr>
      <w:tr w:rsidR="00B41E1D" w:rsidRPr="00B41E1D" w14:paraId="10BCDDC1" w14:textId="77777777" w:rsidTr="009F075D">
        <w:trPr>
          <w:cantSplit/>
          <w:jc w:val="center"/>
        </w:trPr>
        <w:tc>
          <w:tcPr>
            <w:tcW w:w="1682" w:type="dxa"/>
            <w:vAlign w:val="center"/>
          </w:tcPr>
          <w:p w14:paraId="5939433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AtoN Dimensions Type</w:t>
            </w:r>
          </w:p>
        </w:tc>
        <w:tc>
          <w:tcPr>
            <w:tcW w:w="1145" w:type="dxa"/>
            <w:vAlign w:val="center"/>
          </w:tcPr>
          <w:p w14:paraId="04D5384E" w14:textId="79AA7ABF" w:rsidR="00B41E1D" w:rsidRPr="00B41E1D" w:rsidRDefault="00861999"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ins w:id="253" w:author="USA" w:date="2025-08-28T10:46:00Z" w16du:dateUtc="2025-08-28T14:46:00Z">
              <w:r w:rsidRPr="001E2DEC">
                <w:rPr>
                  <w:rFonts w:eastAsia="Batang"/>
                  <w:sz w:val="20"/>
                </w:rPr>
                <w:t>4</w:t>
              </w:r>
            </w:ins>
            <w:del w:id="254" w:author="USA" w:date="2025-08-28T10:46:00Z" w16du:dateUtc="2025-08-28T14:46:00Z">
              <w:r w:rsidR="00B41E1D" w:rsidRPr="001E2DEC" w:rsidDel="00861999">
                <w:rPr>
                  <w:rFonts w:eastAsia="Batang"/>
                  <w:sz w:val="20"/>
                </w:rPr>
                <w:delText>2</w:delText>
              </w:r>
            </w:del>
          </w:p>
        </w:tc>
        <w:tc>
          <w:tcPr>
            <w:tcW w:w="6806" w:type="dxa"/>
            <w:vAlign w:val="center"/>
          </w:tcPr>
          <w:p w14:paraId="1ABC4F4A" w14:textId="7ACB4C2C" w:rsidR="00555FD1" w:rsidRPr="001E2DEC" w:rsidRDefault="00B41E1D"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5" w:author="USA" w:date="2025-08-28T10:50:00Z" w16du:dateUtc="2025-08-28T14:50:00Z"/>
                <w:rFonts w:eastAsia="Batang"/>
                <w:sz w:val="20"/>
              </w:rPr>
            </w:pPr>
            <w:r w:rsidRPr="001E2DEC">
              <w:rPr>
                <w:rFonts w:eastAsia="Batang"/>
                <w:sz w:val="20"/>
              </w:rPr>
              <w:t>Defines what Dimensions A and B represent.</w:t>
            </w:r>
            <w:r w:rsidRPr="001E2DEC">
              <w:rPr>
                <w:rFonts w:eastAsia="Batang"/>
                <w:sz w:val="20"/>
              </w:rPr>
              <w:br/>
            </w:r>
          </w:p>
          <w:p w14:paraId="453A8EBE"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6" w:author="USA" w:date="2025-08-28T10:50:00Z" w16du:dateUtc="2025-08-28T14:50:00Z"/>
                <w:rFonts w:eastAsia="Batang"/>
                <w:sz w:val="20"/>
              </w:rPr>
            </w:pPr>
            <w:ins w:id="257" w:author="USA" w:date="2025-08-28T10:50:00Z" w16du:dateUtc="2025-08-28T14:50:00Z">
              <w:r w:rsidRPr="001E2DEC">
                <w:rPr>
                  <w:rFonts w:eastAsia="Batang"/>
                  <w:sz w:val="20"/>
                </w:rPr>
                <w:t>0 = AtoN Dimensions Type unknown or not provided = default.</w:t>
              </w:r>
            </w:ins>
          </w:p>
          <w:p w14:paraId="7282E616"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8" w:author="USA" w:date="2025-08-28T10:50:00Z" w16du:dateUtc="2025-08-28T14:50:00Z"/>
                <w:rFonts w:eastAsia="Batang"/>
                <w:sz w:val="20"/>
              </w:rPr>
            </w:pPr>
          </w:p>
          <w:p w14:paraId="22C1DCBF"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9" w:author="USA" w:date="2025-08-28T10:50:00Z" w16du:dateUtc="2025-08-28T14:50:00Z"/>
                <w:rFonts w:eastAsia="Batang"/>
                <w:sz w:val="20"/>
              </w:rPr>
            </w:pPr>
            <w:ins w:id="260" w:author="USA" w:date="2025-08-28T10:50:00Z" w16du:dateUtc="2025-08-28T14:50:00Z">
              <w:r w:rsidRPr="001E2DEC">
                <w:rPr>
                  <w:rFonts w:eastAsia="Batang"/>
                  <w:sz w:val="20"/>
                </w:rPr>
                <w:t xml:space="preserve">1 = AtoN Height and Structural Area. The reported position represents the midpoint of a shape that encompasses the structural area of the AtoN (i.e., buoy, ODAS, platform, bridge, building, tower, wind turbine, etc.). </w:t>
              </w:r>
            </w:ins>
          </w:p>
          <w:p w14:paraId="023E3D85"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1" w:author="USA" w:date="2025-08-28T10:50:00Z" w16du:dateUtc="2025-08-28T14:50:00Z"/>
                <w:rFonts w:eastAsia="Batang"/>
                <w:sz w:val="20"/>
              </w:rPr>
            </w:pPr>
            <w:ins w:id="262" w:author="USA" w:date="2025-08-28T10:50:00Z" w16du:dateUtc="2025-08-28T14:50:00Z">
              <w:r w:rsidRPr="001E2DEC">
                <w:rPr>
                  <w:rFonts w:eastAsia="Batang"/>
                  <w:sz w:val="20"/>
                </w:rPr>
                <w:t xml:space="preserve">- Dimension A = radius of the circle, in 1-meter steps, 0-511. </w:t>
              </w:r>
            </w:ins>
          </w:p>
          <w:p w14:paraId="28CAB849" w14:textId="0D35349A"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3" w:author="USA" w:date="2025-08-28T10:50:00Z" w16du:dateUtc="2025-08-28T14:50:00Z"/>
                <w:rFonts w:eastAsia="Batang"/>
                <w:sz w:val="20"/>
              </w:rPr>
            </w:pPr>
            <w:ins w:id="264" w:author="USA" w:date="2025-08-28T10:50:00Z" w16du:dateUtc="2025-08-28T14:50:00Z">
              <w:r w:rsidRPr="001E2DEC">
                <w:rPr>
                  <w:rFonts w:eastAsia="Batang"/>
                  <w:sz w:val="20"/>
                </w:rPr>
                <w:t xml:space="preserve">- Dimension B = its height above sea level, in 0.1-meter steps, 0-204.7, 204.7 = 204.6 meters or greater. Intended to convey the physical dimensions of a large AtoN or the structure it resides on and assists its sightings. </w:t>
              </w:r>
            </w:ins>
          </w:p>
          <w:p w14:paraId="040C9F5E"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5" w:author="USA" w:date="2025-08-28T10:50:00Z" w16du:dateUtc="2025-08-28T14:50:00Z"/>
                <w:rFonts w:eastAsia="Batang"/>
                <w:sz w:val="20"/>
              </w:rPr>
            </w:pPr>
          </w:p>
          <w:p w14:paraId="734A9144" w14:textId="35B9A843"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66" w:author="USA" w:date="2025-08-28T10:50:00Z" w16du:dateUtc="2025-08-28T14:50:00Z"/>
                <w:rFonts w:eastAsia="Batang"/>
                <w:sz w:val="20"/>
              </w:rPr>
            </w:pPr>
            <w:ins w:id="267" w:author="USA" w:date="2025-08-28T10:50:00Z" w16du:dateUtc="2025-08-28T14:50:00Z">
              <w:r w:rsidRPr="001E2DEC">
                <w:rPr>
                  <w:rFonts w:eastAsia="Batang"/>
                  <w:sz w:val="20"/>
                </w:rPr>
                <w:t>2 = AtoN Swing Circle. If Type of AtoN &gt; 19 &lt; 31, the reported position also represent</w:t>
              </w:r>
            </w:ins>
            <w:ins w:id="268" w:author="USA" w:date="2025-09-05T03:54:00Z" w16du:dateUtc="2025-09-05T07:54:00Z">
              <w:r w:rsidR="00A01DCB">
                <w:rPr>
                  <w:rFonts w:eastAsia="Batang"/>
                  <w:sz w:val="20"/>
                </w:rPr>
                <w:t>s</w:t>
              </w:r>
            </w:ins>
            <w:ins w:id="269" w:author="USA" w:date="2025-08-28T10:50:00Z" w16du:dateUtc="2025-08-28T14:50:00Z">
              <w:r w:rsidRPr="001E2DEC">
                <w:rPr>
                  <w:rFonts w:eastAsia="Batang"/>
                  <w:sz w:val="20"/>
                </w:rPr>
                <w:t xml:space="preserve"> the </w:t>
              </w:r>
            </w:ins>
            <w:ins w:id="270" w:author="USA" w:date="2025-09-08T09:33:00Z" w16du:dateUtc="2025-09-08T13:33:00Z">
              <w:r w:rsidR="002F4B10" w:rsidRPr="001E2DEC">
                <w:rPr>
                  <w:rFonts w:eastAsia="Batang"/>
                  <w:sz w:val="20"/>
                </w:rPr>
                <w:t>centre</w:t>
              </w:r>
            </w:ins>
            <w:ins w:id="271" w:author="USA" w:date="2025-08-28T10:50:00Z" w16du:dateUtc="2025-08-28T14:50:00Z">
              <w:r w:rsidRPr="001E2DEC">
                <w:rPr>
                  <w:rFonts w:eastAsia="Batang"/>
                  <w:sz w:val="20"/>
                </w:rPr>
                <w:t xml:space="preserve"> of its swing circle; and Dimension A (in 100-meter steps, 0–51 100) + Dimension B (in 1-meter steps, 0–100) = its radius. Dimension B = 101-2 047 reserved for future use. </w:t>
              </w:r>
            </w:ins>
          </w:p>
          <w:p w14:paraId="0EB3DFC8"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2" w:author="USA" w:date="2025-08-28T10:50:00Z" w16du:dateUtc="2025-08-28T14:50:00Z"/>
                <w:rFonts w:eastAsia="Batang"/>
                <w:sz w:val="20"/>
              </w:rPr>
            </w:pPr>
          </w:p>
          <w:p w14:paraId="259CBBB9"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3" w:author="USA" w:date="2025-08-28T10:50:00Z" w16du:dateUtc="2025-08-28T14:50:00Z"/>
                <w:rFonts w:eastAsia="Batang"/>
                <w:sz w:val="20"/>
              </w:rPr>
            </w:pPr>
            <w:ins w:id="274" w:author="USA" w:date="2025-08-28T10:50:00Z" w16du:dateUtc="2025-08-28T14:50:00Z">
              <w:r w:rsidRPr="001E2DEC">
                <w:rPr>
                  <w:rFonts w:eastAsia="Batang"/>
                  <w:sz w:val="20"/>
                </w:rPr>
                <w:t xml:space="preserve">3 = Mobile AtoN Vector. Dimension A = COG, in true degrees: 0-359 in 1-degree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66-2 047 reserved for future use. </w:t>
              </w:r>
            </w:ins>
          </w:p>
          <w:p w14:paraId="08DA674D"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5" w:author="USA" w:date="2025-08-28T10:50:00Z" w16du:dateUtc="2025-08-28T14:50:00Z"/>
                <w:rFonts w:eastAsia="Batang"/>
                <w:sz w:val="20"/>
              </w:rPr>
            </w:pPr>
          </w:p>
          <w:p w14:paraId="3DB9A633" w14:textId="50616E55"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6" w:author="USA" w:date="2025-08-28T10:50:00Z" w16du:dateUtc="2025-08-28T14:50:00Z"/>
                <w:rFonts w:eastAsia="Batang"/>
                <w:sz w:val="20"/>
              </w:rPr>
            </w:pPr>
            <w:ins w:id="277" w:author="USA" w:date="2025-08-28T10:50:00Z" w16du:dateUtc="2025-08-28T14:50:00Z">
              <w:r w:rsidRPr="001E2DEC">
                <w:rPr>
                  <w:rFonts w:eastAsia="Batang"/>
                  <w:sz w:val="20"/>
                </w:rPr>
                <w:t>4 = AtoN Area-Polygon. The reported position represents the starting point of a vertex, whose endpoint should be the reported position of the subsequent vertex broadcast from the same MMSI/MRN, to form a polygon area of navigational interest, i.e.,</w:t>
              </w:r>
            </w:ins>
          </w:p>
          <w:p w14:paraId="1629D955" w14:textId="5669CD24"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78" w:author="USA" w:date="2025-08-28T10:50:00Z" w16du:dateUtc="2025-08-28T14:50:00Z"/>
                <w:rFonts w:eastAsia="Batang"/>
                <w:sz w:val="20"/>
              </w:rPr>
            </w:pPr>
            <w:ins w:id="279" w:author="USA" w:date="2025-08-28T10:50:00Z" w16du:dateUtc="2025-08-28T14:50:00Z">
              <w:r w:rsidRPr="001E2DEC">
                <w:rPr>
                  <w:rFonts w:eastAsia="Batang"/>
                  <w:sz w:val="20"/>
                </w:rPr>
                <w:t xml:space="preserve">- Dimension A is the sequence number of each vertex, starting from </w:t>
              </w:r>
              <w:r w:rsidRPr="00C2754A">
                <w:rPr>
                  <w:rFonts w:eastAsia="Batang"/>
                  <w:sz w:val="20"/>
                  <w:highlight w:val="yellow"/>
                </w:rPr>
                <w:t>1, 0-8; 9-511</w:t>
              </w:r>
              <w:r w:rsidRPr="001E2DEC">
                <w:rPr>
                  <w:rFonts w:eastAsia="Batang"/>
                  <w:sz w:val="20"/>
                </w:rPr>
                <w:t xml:space="preserve"> reserved for future use. If Dimension A = 0, then this vertex endpoint should connect to the start point of vertex 1 to form a closed polygon.</w:t>
              </w:r>
            </w:ins>
          </w:p>
          <w:p w14:paraId="5E834D72" w14:textId="50BC8AFC"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0" w:author="USA" w:date="2025-08-28T10:50:00Z" w16du:dateUtc="2025-08-28T14:50:00Z"/>
                <w:rFonts w:eastAsia="Batang"/>
                <w:sz w:val="20"/>
              </w:rPr>
            </w:pPr>
            <w:ins w:id="281" w:author="USA" w:date="2025-08-28T10:50:00Z" w16du:dateUtc="2025-08-28T14:50:00Z">
              <w:r w:rsidRPr="001E2DEC">
                <w:rPr>
                  <w:rFonts w:eastAsia="Batang"/>
                  <w:sz w:val="20"/>
                </w:rPr>
                <w:t xml:space="preserve">- Dimension B indicates the total number of lines in the polygon, up </w:t>
              </w:r>
              <w:r w:rsidRPr="000A58A5">
                <w:rPr>
                  <w:rFonts w:eastAsia="Batang"/>
                  <w:sz w:val="20"/>
                </w:rPr>
                <w:t xml:space="preserve">to </w:t>
              </w:r>
              <w:r w:rsidRPr="00C2754A">
                <w:rPr>
                  <w:rFonts w:eastAsia="Batang"/>
                  <w:sz w:val="20"/>
                  <w:highlight w:val="yellow"/>
                </w:rPr>
                <w:t>9</w:t>
              </w:r>
              <w:r w:rsidRPr="000A58A5">
                <w:rPr>
                  <w:rFonts w:eastAsia="Batang"/>
                  <w:sz w:val="20"/>
                </w:rPr>
                <w:t xml:space="preserve"> lines; </w:t>
              </w:r>
              <w:r w:rsidRPr="00C2754A">
                <w:rPr>
                  <w:rFonts w:eastAsia="Batang"/>
                  <w:sz w:val="20"/>
                  <w:highlight w:val="yellow"/>
                </w:rPr>
                <w:t>0-8; 9</w:t>
              </w:r>
              <w:r w:rsidRPr="000A58A5">
                <w:rPr>
                  <w:rFonts w:eastAsia="Batang"/>
                  <w:sz w:val="20"/>
                </w:rPr>
                <w:t>-2 047 reserved for future use.</w:t>
              </w:r>
              <w:r w:rsidRPr="001E2DEC">
                <w:rPr>
                  <w:rFonts w:eastAsia="Batang"/>
                  <w:sz w:val="20"/>
                </w:rPr>
                <w:t xml:space="preserve"> </w:t>
              </w:r>
            </w:ins>
          </w:p>
          <w:p w14:paraId="6E3EF7C3"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2" w:author="USA" w:date="2025-08-28T10:50:00Z" w16du:dateUtc="2025-08-28T14:50:00Z"/>
                <w:rFonts w:eastAsia="Batang"/>
                <w:sz w:val="20"/>
              </w:rPr>
            </w:pPr>
          </w:p>
          <w:p w14:paraId="00B3DC85" w14:textId="4185A831"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3" w:author="USA" w:date="2025-08-28T10:50:00Z" w16du:dateUtc="2025-08-28T14:50:00Z"/>
                <w:rFonts w:eastAsia="Batang"/>
                <w:sz w:val="20"/>
              </w:rPr>
            </w:pPr>
            <w:ins w:id="284" w:author="USA" w:date="2025-08-28T10:50:00Z" w16du:dateUtc="2025-08-28T14:50:00Z">
              <w:r w:rsidRPr="001E2DEC">
                <w:rPr>
                  <w:rFonts w:eastAsia="Batang"/>
                  <w:sz w:val="20"/>
                </w:rPr>
                <w:t xml:space="preserve">5 = AtoN Area-Circle. The reported position represents the </w:t>
              </w:r>
            </w:ins>
            <w:ins w:id="285" w:author="USA" w:date="2025-09-08T09:33:00Z" w16du:dateUtc="2025-09-08T13:33:00Z">
              <w:r w:rsidR="002F4B10" w:rsidRPr="001E2DEC">
                <w:rPr>
                  <w:rFonts w:eastAsia="Batang"/>
                  <w:sz w:val="20"/>
                </w:rPr>
                <w:t>centre</w:t>
              </w:r>
            </w:ins>
            <w:ins w:id="286" w:author="USA" w:date="2025-08-28T10:50:00Z" w16du:dateUtc="2025-08-28T14:50:00Z">
              <w:r w:rsidRPr="001E2DEC">
                <w:rPr>
                  <w:rFonts w:eastAsia="Batang"/>
                  <w:sz w:val="20"/>
                </w:rPr>
                <w:t xml:space="preserve"> of a circular area encompassing a navigational interest, i.e., aquaculture farm, wind farm, etc.</w:t>
              </w:r>
            </w:ins>
          </w:p>
          <w:p w14:paraId="0F1F845B"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7" w:author="USA" w:date="2025-08-28T10:50:00Z" w16du:dateUtc="2025-08-28T14:50:00Z"/>
                <w:rFonts w:eastAsia="Batang"/>
                <w:sz w:val="20"/>
              </w:rPr>
            </w:pPr>
            <w:ins w:id="288" w:author="USA" w:date="2025-08-28T10:50:00Z" w16du:dateUtc="2025-08-28T14:50:00Z">
              <w:r w:rsidRPr="001E2DEC">
                <w:rPr>
                  <w:rFonts w:eastAsia="Batang"/>
                  <w:sz w:val="20"/>
                </w:rPr>
                <w:t>- Dimension A (in 1-meter steps, 0-99; 100-511 reserved for future use.) + Dimension B (in 100-meter steps, 100–204 700) = its radius.</w:t>
              </w:r>
            </w:ins>
          </w:p>
          <w:p w14:paraId="472546B7"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9" w:author="USA" w:date="2025-08-28T10:50:00Z" w16du:dateUtc="2025-08-28T14:50:00Z"/>
                <w:rFonts w:eastAsia="Batang"/>
                <w:sz w:val="20"/>
              </w:rPr>
            </w:pPr>
          </w:p>
          <w:p w14:paraId="7C16AD89" w14:textId="09A5C1A8"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0" w:author="USA" w:date="2025-08-28T10:50:00Z" w16du:dateUtc="2025-08-28T14:50:00Z"/>
                <w:rFonts w:eastAsia="Batang"/>
                <w:sz w:val="20"/>
              </w:rPr>
            </w:pPr>
            <w:ins w:id="291" w:author="USA" w:date="2025-08-28T10:50:00Z" w16du:dateUtc="2025-08-28T14:50:00Z">
              <w:r w:rsidRPr="001E2DEC">
                <w:rPr>
                  <w:rFonts w:eastAsia="Batang"/>
                  <w:sz w:val="20"/>
                </w:rPr>
                <w:t>6 = AtoN Boundary Line 1. The reported position represents the starting point of a right</w:t>
              </w:r>
            </w:ins>
            <w:ins w:id="292" w:author="USA" w:date="2025-09-08T09:33:00Z" w16du:dateUtc="2025-09-08T13:33:00Z">
              <w:r w:rsidR="002F4B10">
                <w:rPr>
                  <w:rFonts w:eastAsia="Batang"/>
                  <w:sz w:val="20"/>
                </w:rPr>
                <w:t>-</w:t>
              </w:r>
            </w:ins>
            <w:ins w:id="293" w:author="USA" w:date="2025-08-28T10:50:00Z" w16du:dateUtc="2025-08-28T14:50:00Z">
              <w:r w:rsidRPr="001E2DEC">
                <w:rPr>
                  <w:rFonts w:eastAsia="Batang"/>
                  <w:sz w:val="20"/>
                </w:rPr>
                <w:t>hand line that bounds an area of navigational interest, i.e., [ice sheet, reported shoaling].</w:t>
              </w:r>
            </w:ins>
          </w:p>
          <w:p w14:paraId="0D0C5B35"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4" w:author="USA" w:date="2025-08-28T10:50:00Z" w16du:dateUtc="2025-08-28T14:50:00Z"/>
                <w:rFonts w:eastAsia="Batang"/>
                <w:sz w:val="20"/>
              </w:rPr>
            </w:pPr>
            <w:ins w:id="295" w:author="USA" w:date="2025-08-28T10:50:00Z" w16du:dateUtc="2025-08-28T14:50:00Z">
              <w:r w:rsidRPr="001E2DEC">
                <w:rPr>
                  <w:rFonts w:eastAsia="Batang"/>
                  <w:sz w:val="20"/>
                </w:rPr>
                <w:t>- Dimension A defines its orientation, clockwise from true North, in 1-degree steps: 0–359; 360–511 reserved for future use.</w:t>
              </w:r>
            </w:ins>
          </w:p>
          <w:p w14:paraId="2E13AC3D"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6" w:author="USA" w:date="2025-08-28T10:50:00Z" w16du:dateUtc="2025-08-28T14:50:00Z"/>
                <w:rFonts w:eastAsia="Batang"/>
                <w:sz w:val="20"/>
              </w:rPr>
            </w:pPr>
            <w:ins w:id="297" w:author="USA" w:date="2025-08-28T10:50:00Z" w16du:dateUtc="2025-08-28T14:50:00Z">
              <w:r w:rsidRPr="001E2DEC">
                <w:rPr>
                  <w:rFonts w:eastAsia="Batang"/>
                  <w:sz w:val="20"/>
                </w:rPr>
                <w:t>- Dimension B defines the length of this diagonal, in 10-meter steps, 10-20 470.</w:t>
              </w:r>
            </w:ins>
          </w:p>
          <w:p w14:paraId="43C36B8A"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8" w:author="USA" w:date="2025-08-28T10:50:00Z" w16du:dateUtc="2025-08-28T14:50:00Z"/>
                <w:rFonts w:eastAsia="Batang"/>
                <w:sz w:val="20"/>
              </w:rPr>
            </w:pPr>
          </w:p>
          <w:p w14:paraId="3B015CA2" w14:textId="6D188B94"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99" w:author="USA" w:date="2025-08-28T10:50:00Z" w16du:dateUtc="2025-08-28T14:50:00Z"/>
                <w:rFonts w:eastAsia="Batang"/>
                <w:sz w:val="20"/>
              </w:rPr>
            </w:pPr>
            <w:ins w:id="300" w:author="USA" w:date="2025-08-28T10:50:00Z" w16du:dateUtc="2025-08-28T14:50:00Z">
              <w:r w:rsidRPr="001E2DEC">
                <w:rPr>
                  <w:rFonts w:eastAsia="Batang"/>
                  <w:sz w:val="20"/>
                </w:rPr>
                <w:t>7 = AtoN Area-Sector. If AtoN Dimension Type Additional Data Flag = 1, the reported position represents th</w:t>
              </w:r>
            </w:ins>
            <w:ins w:id="301" w:author="USA" w:date="2025-09-08T09:33:00Z" w16du:dateUtc="2025-09-08T13:33:00Z">
              <w:r w:rsidR="002F4B10">
                <w:rPr>
                  <w:rFonts w:eastAsia="Batang"/>
                  <w:sz w:val="20"/>
                </w:rPr>
                <w:t>e</w:t>
              </w:r>
            </w:ins>
            <w:ins w:id="302" w:author="USA" w:date="2025-08-28T10:50:00Z" w16du:dateUtc="2025-08-28T14:50:00Z">
              <w:r w:rsidRPr="001E2DEC">
                <w:rPr>
                  <w:rFonts w:eastAsia="Batang"/>
                  <w:sz w:val="20"/>
                </w:rPr>
                <w:t xml:space="preserve"> starting point of </w:t>
              </w:r>
            </w:ins>
            <w:ins w:id="303" w:author="USA" w:date="2025-09-08T10:37:00Z" w16du:dateUtc="2025-09-08T14:37:00Z">
              <w:r w:rsidR="00C2754A">
                <w:rPr>
                  <w:rFonts w:eastAsia="Batang"/>
                  <w:sz w:val="20"/>
                </w:rPr>
                <w:t xml:space="preserve">a </w:t>
              </w:r>
            </w:ins>
            <w:ins w:id="304" w:author="USA" w:date="2025-08-28T10:50:00Z" w16du:dateUtc="2025-08-28T14:50:00Z">
              <w:r w:rsidRPr="001E2DEC">
                <w:rPr>
                  <w:rFonts w:eastAsia="Batang"/>
                  <w:sz w:val="20"/>
                </w:rPr>
                <w:t xml:space="preserve">line that is to be connected </w:t>
              </w:r>
              <w:r w:rsidRPr="001E2DEC">
                <w:rPr>
                  <w:rFonts w:eastAsia="Batang"/>
                  <w:sz w:val="20"/>
                </w:rPr>
                <w:lastRenderedPageBreak/>
                <w:t>clockwise with an accompanying AtoN Dimension Type 6 with the same reported position to form a sector area of navigational interest.</w:t>
              </w:r>
            </w:ins>
          </w:p>
          <w:p w14:paraId="3E4B81FA"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05" w:author="USA" w:date="2025-08-28T10:50:00Z" w16du:dateUtc="2025-08-28T14:50:00Z"/>
                <w:rFonts w:eastAsia="Batang"/>
                <w:sz w:val="20"/>
              </w:rPr>
            </w:pPr>
            <w:ins w:id="306" w:author="USA" w:date="2025-08-28T10:50:00Z" w16du:dateUtc="2025-08-28T14:50:00Z">
              <w:r w:rsidRPr="001E2DEC">
                <w:rPr>
                  <w:rFonts w:eastAsia="Batang"/>
                  <w:sz w:val="20"/>
                </w:rPr>
                <w:t>- Dimension A defines its orientation, clockwise from true North, in 1-degree steps: 0–359; 360–511 reserved for future use.</w:t>
              </w:r>
            </w:ins>
          </w:p>
          <w:p w14:paraId="71C62677"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07" w:author="USA" w:date="2025-08-28T10:50:00Z" w16du:dateUtc="2025-08-28T14:50:00Z"/>
                <w:rFonts w:eastAsia="Batang"/>
                <w:sz w:val="20"/>
              </w:rPr>
            </w:pPr>
            <w:ins w:id="308" w:author="USA" w:date="2025-08-28T10:50:00Z" w16du:dateUtc="2025-08-28T14:50:00Z">
              <w:r w:rsidRPr="001E2DEC">
                <w:rPr>
                  <w:rFonts w:eastAsia="Batang"/>
                  <w:sz w:val="20"/>
                </w:rPr>
                <w:t>- Dimension B defines the length of this line, in 10-meter steps, 10-20 470.</w:t>
              </w:r>
            </w:ins>
          </w:p>
          <w:p w14:paraId="59BE8A7B"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09" w:author="USA" w:date="2025-08-28T10:50:00Z" w16du:dateUtc="2025-08-28T14:50:00Z"/>
                <w:rFonts w:eastAsia="Batang"/>
                <w:sz w:val="20"/>
              </w:rPr>
            </w:pPr>
          </w:p>
          <w:p w14:paraId="7DD37635"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0" w:author="USA" w:date="2025-08-28T10:50:00Z" w16du:dateUtc="2025-08-28T14:50:00Z"/>
                <w:rFonts w:eastAsia="Batang"/>
                <w:sz w:val="20"/>
              </w:rPr>
            </w:pPr>
            <w:ins w:id="311" w:author="USA" w:date="2025-08-28T10:50:00Z" w16du:dateUtc="2025-08-28T14:50:00Z">
              <w:r w:rsidRPr="001E2DEC">
                <w:rPr>
                  <w:rFonts w:eastAsia="Batang"/>
                  <w:sz w:val="20"/>
                </w:rPr>
                <w:t>8 = AtoN Boundary Line 2. The reported position represents the midpoint of a line that bounds an area of navigational interest, i.e., (ice sheet, reported shoaling, water).</w:t>
              </w:r>
            </w:ins>
          </w:p>
          <w:p w14:paraId="346AD42E"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2" w:author="USA" w:date="2025-08-28T10:50:00Z" w16du:dateUtc="2025-08-28T14:50:00Z"/>
                <w:rFonts w:eastAsia="Batang"/>
                <w:sz w:val="20"/>
              </w:rPr>
            </w:pPr>
            <w:ins w:id="313" w:author="USA" w:date="2025-08-28T10:50:00Z" w16du:dateUtc="2025-08-28T14:50:00Z">
              <w:r w:rsidRPr="001E2DEC">
                <w:rPr>
                  <w:rFonts w:eastAsia="Batang"/>
                  <w:sz w:val="20"/>
                </w:rPr>
                <w:t>- Dimension A defines its orientation, clockwise from true North, in 1-degree steps: 0–359; 360–511 reserved for future use.</w:t>
              </w:r>
            </w:ins>
          </w:p>
          <w:p w14:paraId="015AA52F"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4" w:author="USA" w:date="2025-08-28T10:50:00Z" w16du:dateUtc="2025-08-28T14:50:00Z"/>
                <w:rFonts w:eastAsia="Batang"/>
                <w:sz w:val="20"/>
              </w:rPr>
            </w:pPr>
            <w:ins w:id="315" w:author="USA" w:date="2025-08-28T10:50:00Z" w16du:dateUtc="2025-08-28T14:50:00Z">
              <w:r w:rsidRPr="001E2DEC">
                <w:rPr>
                  <w:rFonts w:eastAsia="Batang"/>
                  <w:sz w:val="20"/>
                </w:rPr>
                <w:t>- Dimension B defines the length of this line, in 10-meter steps, 10-20 470.</w:t>
              </w:r>
            </w:ins>
          </w:p>
          <w:p w14:paraId="0D7F9F98"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6" w:author="USA" w:date="2025-08-28T10:50:00Z" w16du:dateUtc="2025-08-28T14:50:00Z"/>
                <w:rFonts w:eastAsia="Batang"/>
                <w:sz w:val="20"/>
              </w:rPr>
            </w:pPr>
          </w:p>
          <w:p w14:paraId="741A4170"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7" w:author="USA" w:date="2025-08-28T10:50:00Z" w16du:dateUtc="2025-08-28T14:50:00Z"/>
                <w:rFonts w:eastAsia="Batang"/>
                <w:sz w:val="20"/>
              </w:rPr>
            </w:pPr>
            <w:ins w:id="318" w:author="USA" w:date="2025-08-28T10:50:00Z" w16du:dateUtc="2025-08-28T14:50:00Z">
              <w:r w:rsidRPr="001E2DEC">
                <w:rPr>
                  <w:rFonts w:eastAsia="Batang"/>
                  <w:sz w:val="20"/>
                </w:rPr>
                <w:t>9 = AtoN Area-Quadrilateral. If AtoN Dimension Type Additional Data Flag = 1, the reported position represents the midpoint of one side of a quadrilateral area of navigational interest, created by connecting its endpoints clockwise with the endpoints of an accompanying AtoN Dimension Type 6 line.</w:t>
              </w:r>
            </w:ins>
          </w:p>
          <w:p w14:paraId="2E4D6C5F"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9" w:author="USA" w:date="2025-08-28T10:50:00Z" w16du:dateUtc="2025-08-28T14:50:00Z"/>
                <w:rFonts w:eastAsia="Batang"/>
                <w:sz w:val="20"/>
              </w:rPr>
            </w:pPr>
            <w:ins w:id="320" w:author="USA" w:date="2025-08-28T10:50:00Z" w16du:dateUtc="2025-08-28T14:50:00Z">
              <w:r w:rsidRPr="001E2DEC">
                <w:rPr>
                  <w:rFonts w:eastAsia="Batang"/>
                  <w:sz w:val="20"/>
                </w:rPr>
                <w:t>- Dimension A defines its orientation, clockwise from to true North, in 1-degree steps: 0–359; 361(360–511 reserved for future use).</w:t>
              </w:r>
            </w:ins>
          </w:p>
          <w:p w14:paraId="6B435259"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21" w:author="USA" w:date="2025-08-28T10:50:00Z" w16du:dateUtc="2025-08-28T14:50:00Z"/>
                <w:rFonts w:eastAsia="Batang"/>
                <w:sz w:val="20"/>
              </w:rPr>
            </w:pPr>
            <w:ins w:id="322" w:author="USA" w:date="2025-08-28T10:50:00Z" w16du:dateUtc="2025-08-28T14:50:00Z">
              <w:r w:rsidRPr="001E2DEC">
                <w:rPr>
                  <w:rFonts w:eastAsia="Batang"/>
                  <w:sz w:val="20"/>
                </w:rPr>
                <w:t>- Dimension B defines the length of this diagonal, in 10-meter steps, from 10-20 470.</w:t>
              </w:r>
            </w:ins>
          </w:p>
          <w:p w14:paraId="10BB185F"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23" w:author="USA" w:date="2025-08-28T10:50:00Z" w16du:dateUtc="2025-08-28T14:50:00Z"/>
                <w:rFonts w:eastAsia="Batang"/>
                <w:sz w:val="20"/>
              </w:rPr>
            </w:pPr>
          </w:p>
          <w:p w14:paraId="74A2A7AF" w14:textId="11E0A9A4"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24" w:author="USA" w:date="2025-08-28T10:50:00Z" w16du:dateUtc="2025-08-28T14:50:00Z"/>
                <w:rFonts w:eastAsia="Batang"/>
                <w:sz w:val="20"/>
              </w:rPr>
            </w:pPr>
            <w:ins w:id="325" w:author="USA" w:date="2025-08-28T10:50:00Z" w16du:dateUtc="2025-08-28T14:50:00Z">
              <w:r w:rsidRPr="001E2DEC">
                <w:rPr>
                  <w:rFonts w:eastAsia="Batang"/>
                  <w:sz w:val="20"/>
                </w:rPr>
                <w:t>10 = AtoN Boundary Line 1. The reported position represents the starting point of a right</w:t>
              </w:r>
            </w:ins>
            <w:ins w:id="326" w:author="USA" w:date="2025-09-08T09:34:00Z" w16du:dateUtc="2025-09-08T13:34:00Z">
              <w:r w:rsidR="002F4B10">
                <w:rPr>
                  <w:rFonts w:eastAsia="Batang"/>
                  <w:sz w:val="20"/>
                </w:rPr>
                <w:t>-</w:t>
              </w:r>
            </w:ins>
            <w:ins w:id="327" w:author="USA" w:date="2025-08-28T10:50:00Z" w16du:dateUtc="2025-08-28T14:50:00Z">
              <w:r w:rsidRPr="001E2DEC">
                <w:rPr>
                  <w:rFonts w:eastAsia="Batang"/>
                  <w:sz w:val="20"/>
                </w:rPr>
                <w:t>hand line that bounds an area of navigational interest, i.e., (ice sheet, reported shoaling).</w:t>
              </w:r>
            </w:ins>
          </w:p>
          <w:p w14:paraId="1F07E71A"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28" w:author="USA" w:date="2025-08-28T10:50:00Z" w16du:dateUtc="2025-08-28T14:50:00Z"/>
                <w:rFonts w:eastAsia="Batang"/>
                <w:sz w:val="20"/>
              </w:rPr>
            </w:pPr>
            <w:ins w:id="329" w:author="USA" w:date="2025-08-28T10:50:00Z" w16du:dateUtc="2025-08-28T14:50:00Z">
              <w:r w:rsidRPr="001E2DEC">
                <w:rPr>
                  <w:rFonts w:eastAsia="Batang"/>
                  <w:sz w:val="20"/>
                </w:rPr>
                <w:t>- Dimension A defines its orientation, clockwise from true North, in 1-degree steps: 0–359; 360–511 reserved for future use.</w:t>
              </w:r>
            </w:ins>
          </w:p>
          <w:p w14:paraId="0D39941C"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0" w:author="USA" w:date="2025-08-28T10:50:00Z" w16du:dateUtc="2025-08-28T14:50:00Z"/>
                <w:rFonts w:eastAsia="Batang"/>
                <w:sz w:val="20"/>
              </w:rPr>
            </w:pPr>
            <w:ins w:id="331" w:author="USA" w:date="2025-08-28T10:50:00Z" w16du:dateUtc="2025-08-28T14:50:00Z">
              <w:r w:rsidRPr="001E2DEC">
                <w:rPr>
                  <w:rFonts w:eastAsia="Batang"/>
                  <w:sz w:val="20"/>
                </w:rPr>
                <w:t>- Dimension B defines the length of this diagonal, in 1/10-nautical mile steps, 0.1-204.7.</w:t>
              </w:r>
            </w:ins>
          </w:p>
          <w:p w14:paraId="74F3AA78" w14:textId="7565B0E8"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2" w:author="USA" w:date="2025-08-28T10:50:00Z" w16du:dateUtc="2025-08-28T14:50:00Z"/>
                <w:rFonts w:eastAsia="Batang"/>
                <w:sz w:val="20"/>
              </w:rPr>
            </w:pPr>
            <w:ins w:id="333" w:author="USA" w:date="2025-08-28T10:50:00Z" w16du:dateUtc="2025-08-28T14:50:00Z">
              <w:r w:rsidRPr="001E2DEC">
                <w:rPr>
                  <w:rFonts w:eastAsia="Batang"/>
                  <w:sz w:val="20"/>
                </w:rPr>
                <w:t xml:space="preserve">11 = AtoN Area-Sector. If AtoN Dimension Type Additional Data Flag = 1, the reported position represents </w:t>
              </w:r>
            </w:ins>
            <w:ins w:id="334" w:author="USA" w:date="2025-09-05T04:00:00Z" w16du:dateUtc="2025-09-05T08:00:00Z">
              <w:r w:rsidR="00A01DCB">
                <w:rPr>
                  <w:rFonts w:eastAsia="Batang"/>
                  <w:sz w:val="20"/>
                </w:rPr>
                <w:t>the</w:t>
              </w:r>
            </w:ins>
            <w:ins w:id="335" w:author="USA" w:date="2025-08-28T10:50:00Z" w16du:dateUtc="2025-08-28T14:50:00Z">
              <w:r w:rsidRPr="001E2DEC">
                <w:rPr>
                  <w:rFonts w:eastAsia="Batang"/>
                  <w:sz w:val="20"/>
                </w:rPr>
                <w:t xml:space="preserve"> starting point of line that is to be connected clockwise with an accompanying AtoN Dimension Type 10 with the same reported position to form a sector area of navigational interest.</w:t>
              </w:r>
            </w:ins>
          </w:p>
          <w:p w14:paraId="42DFB58E"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6" w:author="USA" w:date="2025-08-28T10:50:00Z" w16du:dateUtc="2025-08-28T14:50:00Z"/>
                <w:rFonts w:eastAsia="Batang"/>
                <w:sz w:val="20"/>
              </w:rPr>
            </w:pPr>
            <w:ins w:id="337" w:author="USA" w:date="2025-08-28T10:50:00Z" w16du:dateUtc="2025-08-28T14:50:00Z">
              <w:r w:rsidRPr="001E2DEC">
                <w:rPr>
                  <w:rFonts w:eastAsia="Batang"/>
                  <w:sz w:val="20"/>
                </w:rPr>
                <w:t>- Dimension A defines its orientation, clockwise from true North, in 1-degree steps: 0–359; 360–511 reserved for future use.</w:t>
              </w:r>
            </w:ins>
          </w:p>
          <w:p w14:paraId="1B44DB16"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8" w:author="USA" w:date="2025-08-28T10:50:00Z" w16du:dateUtc="2025-08-28T14:50:00Z"/>
                <w:rFonts w:eastAsia="Batang"/>
                <w:sz w:val="20"/>
              </w:rPr>
            </w:pPr>
            <w:ins w:id="339" w:author="USA" w:date="2025-08-28T10:50:00Z" w16du:dateUtc="2025-08-28T14:50:00Z">
              <w:r w:rsidRPr="001E2DEC">
                <w:rPr>
                  <w:rFonts w:eastAsia="Batang"/>
                  <w:sz w:val="20"/>
                </w:rPr>
                <w:t>- Dimension B defines the length of this line, in 1/10-nautical mile steps, 0.1-20.47.</w:t>
              </w:r>
            </w:ins>
          </w:p>
          <w:p w14:paraId="3B958DF2"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40" w:author="USA" w:date="2025-08-28T10:50:00Z" w16du:dateUtc="2025-08-28T14:50:00Z"/>
                <w:rFonts w:eastAsia="Batang"/>
                <w:sz w:val="20"/>
              </w:rPr>
            </w:pPr>
          </w:p>
          <w:p w14:paraId="7373442B"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41" w:author="USA" w:date="2025-08-28T10:50:00Z" w16du:dateUtc="2025-08-28T14:50:00Z"/>
                <w:rFonts w:eastAsia="Batang"/>
                <w:sz w:val="20"/>
              </w:rPr>
            </w:pPr>
            <w:ins w:id="342" w:author="USA" w:date="2025-08-28T10:50:00Z" w16du:dateUtc="2025-08-28T14:50:00Z">
              <w:r w:rsidRPr="001E2DEC">
                <w:rPr>
                  <w:rFonts w:eastAsia="Batang"/>
                  <w:sz w:val="20"/>
                </w:rPr>
                <w:t>12 = AtoN Boundary Line 2. The reported position represents the midpoint of a line that bounds an area of navigational interest, i.e., (ice sheet, reported shoaling, water).</w:t>
              </w:r>
            </w:ins>
          </w:p>
          <w:p w14:paraId="280B1BDC"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43" w:author="USA" w:date="2025-08-28T10:50:00Z" w16du:dateUtc="2025-08-28T14:50:00Z"/>
                <w:rFonts w:eastAsia="Batang"/>
                <w:sz w:val="20"/>
              </w:rPr>
            </w:pPr>
            <w:ins w:id="344" w:author="USA" w:date="2025-08-28T10:50:00Z" w16du:dateUtc="2025-08-28T14:50:00Z">
              <w:r w:rsidRPr="001E2DEC">
                <w:rPr>
                  <w:rFonts w:eastAsia="Batang"/>
                  <w:sz w:val="20"/>
                </w:rPr>
                <w:t>- Dimension A defines its orientation, clockwise from true North, in 1-degree steps: 0–359; 360–511 reserved for future use.</w:t>
              </w:r>
            </w:ins>
          </w:p>
          <w:p w14:paraId="4D3892AD"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45" w:author="USA" w:date="2025-08-28T10:50:00Z" w16du:dateUtc="2025-08-28T14:50:00Z"/>
                <w:rFonts w:eastAsia="Batang"/>
                <w:sz w:val="20"/>
              </w:rPr>
            </w:pPr>
            <w:ins w:id="346" w:author="USA" w:date="2025-08-28T10:50:00Z" w16du:dateUtc="2025-08-28T14:50:00Z">
              <w:r w:rsidRPr="001E2DEC">
                <w:rPr>
                  <w:rFonts w:eastAsia="Batang"/>
                  <w:sz w:val="20"/>
                </w:rPr>
                <w:t>- Dimension B defines the length of this line, in 1/10-nautical mile steps, 0.1-204.7.</w:t>
              </w:r>
            </w:ins>
          </w:p>
          <w:p w14:paraId="0E5FC2D4"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47" w:author="USA" w:date="2025-08-28T10:50:00Z" w16du:dateUtc="2025-08-28T14:50:00Z"/>
                <w:rFonts w:eastAsia="Batang"/>
                <w:sz w:val="20"/>
              </w:rPr>
            </w:pPr>
          </w:p>
          <w:p w14:paraId="0AC1F98A"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48" w:author="USA" w:date="2025-08-28T10:50:00Z" w16du:dateUtc="2025-08-28T14:50:00Z"/>
                <w:rFonts w:eastAsia="Batang"/>
                <w:sz w:val="20"/>
              </w:rPr>
            </w:pPr>
            <w:ins w:id="349" w:author="USA" w:date="2025-08-28T10:50:00Z" w16du:dateUtc="2025-08-28T14:50:00Z">
              <w:r w:rsidRPr="001E2DEC">
                <w:rPr>
                  <w:rFonts w:eastAsia="Batang"/>
                  <w:sz w:val="20"/>
                </w:rPr>
                <w:t>13 = AtoN Area-Quadrilateral. If AtoN Dimension Type Additional Data Flag = 1, the reported position represents the midpoint of one side of a quadrilateral area of navigational interest, created by connecting its endpoints clockwise with the endpoints of an accompanying AtoN Dimension Type 6 line.</w:t>
              </w:r>
            </w:ins>
          </w:p>
          <w:p w14:paraId="4E8ED14A" w14:textId="726D66BF"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0" w:author="USA" w:date="2025-08-28T10:50:00Z" w16du:dateUtc="2025-08-28T14:50:00Z"/>
                <w:rFonts w:eastAsia="Batang"/>
                <w:sz w:val="20"/>
              </w:rPr>
            </w:pPr>
            <w:ins w:id="351" w:author="USA" w:date="2025-08-28T10:50:00Z" w16du:dateUtc="2025-08-28T14:50:00Z">
              <w:r w:rsidRPr="001E2DEC">
                <w:rPr>
                  <w:rFonts w:eastAsia="Batang"/>
                  <w:sz w:val="20"/>
                </w:rPr>
                <w:lastRenderedPageBreak/>
                <w:t>- Dimension A defines its orientation, clockwise from true North, in 1-degree steps: 0–359; 361(360–511 reserved for future use).</w:t>
              </w:r>
            </w:ins>
          </w:p>
          <w:p w14:paraId="57FFD986"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2" w:author="USA" w:date="2025-08-28T10:50:00Z" w16du:dateUtc="2025-08-28T14:50:00Z"/>
                <w:rFonts w:eastAsia="Batang"/>
                <w:sz w:val="20"/>
              </w:rPr>
            </w:pPr>
            <w:ins w:id="353" w:author="USA" w:date="2025-08-28T10:50:00Z" w16du:dateUtc="2025-08-28T14:50:00Z">
              <w:r w:rsidRPr="001E2DEC">
                <w:rPr>
                  <w:rFonts w:eastAsia="Batang"/>
                  <w:sz w:val="20"/>
                </w:rPr>
                <w:t>- Dimension B defines the length of this diagonal, in 1/10-nautical mile steps, 0.1-204.7.</w:t>
              </w:r>
            </w:ins>
          </w:p>
          <w:p w14:paraId="0D48DB20"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4" w:author="USA" w:date="2025-08-28T10:50:00Z" w16du:dateUtc="2025-08-28T14:50:00Z"/>
                <w:rFonts w:eastAsia="Batang"/>
                <w:sz w:val="20"/>
              </w:rPr>
            </w:pPr>
          </w:p>
          <w:p w14:paraId="3F0B0E40"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5" w:author="USA" w:date="2025-08-28T10:50:00Z" w16du:dateUtc="2025-08-28T14:50:00Z"/>
                <w:rFonts w:eastAsia="Batang"/>
                <w:sz w:val="20"/>
              </w:rPr>
            </w:pPr>
            <w:ins w:id="356" w:author="USA" w:date="2025-08-28T10:50:00Z" w16du:dateUtc="2025-08-28T14:50:00Z">
              <w:r w:rsidRPr="001E2DEC">
                <w:rPr>
                  <w:rFonts w:eastAsia="Batang"/>
                  <w:sz w:val="20"/>
                </w:rPr>
                <w:t>14-15 reserved for future use.</w:t>
              </w:r>
            </w:ins>
          </w:p>
          <w:p w14:paraId="262E8CDC"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7" w:author="USA" w:date="2025-08-28T10:50:00Z" w16du:dateUtc="2025-08-28T14:50:00Z"/>
                <w:rFonts w:eastAsia="Batang"/>
                <w:sz w:val="20"/>
              </w:rPr>
            </w:pPr>
          </w:p>
          <w:p w14:paraId="62DEA511" w14:textId="346FE8CF"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8" w:author="USA" w:date="2025-08-28T10:50:00Z" w16du:dateUtc="2025-08-28T14:50:00Z"/>
                <w:rFonts w:eastAsia="Batang"/>
                <w:sz w:val="20"/>
              </w:rPr>
            </w:pPr>
            <w:ins w:id="359" w:author="USA" w:date="2025-08-28T10:50:00Z" w16du:dateUtc="2025-08-28T14:50:00Z">
              <w:r w:rsidRPr="001E2DEC">
                <w:rPr>
                  <w:rFonts w:eastAsia="Batang"/>
                  <w:sz w:val="20"/>
                </w:rPr>
                <w:t>N</w:t>
              </w:r>
            </w:ins>
            <w:ins w:id="360" w:author="USA" w:date="2025-09-08T09:34:00Z" w16du:dateUtc="2025-09-08T13:34:00Z">
              <w:r w:rsidR="002F4B10">
                <w:rPr>
                  <w:rFonts w:eastAsia="Batang"/>
                  <w:sz w:val="20"/>
                </w:rPr>
                <w:t>OTE</w:t>
              </w:r>
            </w:ins>
            <w:ins w:id="361" w:author="USA" w:date="2025-08-28T10:50:00Z" w16du:dateUtc="2025-08-28T14:50:00Z">
              <w:r w:rsidRPr="001E2DEC">
                <w:rPr>
                  <w:rFonts w:eastAsia="Batang"/>
                  <w:sz w:val="20"/>
                </w:rPr>
                <w:t xml:space="preserve"> 1: Portrayal systems should only override AtoN Dimension Type data of the same AtoN Dimension Type. Ato</w:t>
              </w:r>
            </w:ins>
            <w:ins w:id="362" w:author="USA" w:date="2025-09-05T04:01:00Z" w16du:dateUtc="2025-09-05T08:01:00Z">
              <w:r w:rsidR="00A01DCB">
                <w:rPr>
                  <w:rFonts w:eastAsia="Batang"/>
                  <w:sz w:val="20"/>
                </w:rPr>
                <w:t>N</w:t>
              </w:r>
            </w:ins>
            <w:ins w:id="363" w:author="USA" w:date="2025-08-28T10:50:00Z" w16du:dateUtc="2025-08-28T14:50:00Z">
              <w:r w:rsidRPr="001E2DEC">
                <w:rPr>
                  <w:rFonts w:eastAsia="Batang"/>
                  <w:sz w:val="20"/>
                </w:rPr>
                <w:t xml:space="preserve"> Dimension Type 4 and 5 require an AtoN Dimension Type 6 for their portrayal and vice versa.</w:t>
              </w:r>
            </w:ins>
          </w:p>
          <w:p w14:paraId="126F7284" w14:textId="77777777"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64" w:author="USA" w:date="2025-08-28T10:50:00Z" w16du:dateUtc="2025-08-28T14:50:00Z"/>
                <w:rFonts w:eastAsia="Batang"/>
                <w:sz w:val="20"/>
              </w:rPr>
            </w:pPr>
          </w:p>
          <w:p w14:paraId="77A83FAF" w14:textId="60E30488" w:rsidR="00555FD1" w:rsidRPr="001E2DEC" w:rsidRDefault="00555FD1"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65" w:author="USA" w:date="2025-08-28T10:50:00Z" w16du:dateUtc="2025-08-28T14:50:00Z"/>
                <w:rFonts w:eastAsia="Batang"/>
                <w:sz w:val="20"/>
              </w:rPr>
            </w:pPr>
            <w:ins w:id="366" w:author="USA" w:date="2025-08-28T10:50:00Z" w16du:dateUtc="2025-08-28T14:50:00Z">
              <w:r w:rsidRPr="001E2DEC">
                <w:rPr>
                  <w:rFonts w:eastAsia="Batang"/>
                  <w:sz w:val="20"/>
                </w:rPr>
                <w:t>N</w:t>
              </w:r>
            </w:ins>
            <w:ins w:id="367" w:author="USA" w:date="2025-09-08T09:34:00Z" w16du:dateUtc="2025-09-08T13:34:00Z">
              <w:r w:rsidR="002F4B10">
                <w:rPr>
                  <w:rFonts w:eastAsia="Batang"/>
                  <w:sz w:val="20"/>
                </w:rPr>
                <w:t>OTE</w:t>
              </w:r>
            </w:ins>
            <w:ins w:id="368" w:author="USA" w:date="2025-08-28T10:50:00Z" w16du:dateUtc="2025-08-28T14:50:00Z">
              <w:r w:rsidRPr="001E2DEC">
                <w:rPr>
                  <w:rFonts w:eastAsia="Batang"/>
                  <w:sz w:val="20"/>
                </w:rPr>
                <w:t xml:space="preserve"> 2: Use of IMO Application Specific Message Area Notice (DAC=001, FI=22) should be considered to define greater or more complex AtoN Description Areas than can be defined by this parameter.</w:t>
              </w:r>
            </w:ins>
          </w:p>
          <w:p w14:paraId="02DDC435" w14:textId="5B9B80C7" w:rsidR="00B41E1D" w:rsidRPr="001E2DEC" w:rsidRDefault="00B41E1D" w:rsidP="00555F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1E2DEC">
              <w:rPr>
                <w:rFonts w:eastAsia="Batang"/>
                <w:sz w:val="20"/>
              </w:rPr>
              <w:br/>
            </w:r>
            <w:del w:id="369" w:author="USA" w:date="2025-08-28T10:49:00Z" w16du:dateUtc="2025-08-28T14:49:00Z">
              <w:r w:rsidRPr="001E2DEC" w:rsidDel="00861999">
                <w:rPr>
                  <w:rFonts w:eastAsia="Batang"/>
                  <w:sz w:val="20"/>
                </w:rPr>
                <w:delText>0 = AtoN Height and Width. Dimension A = represents a height above mean water (i.e., platform, structure, wind turbine, etc.), in 1-meter steps, 0-510, 511 = height greater than 510 meters; Dimension B = represents a circle radius from the broadcasted position encompassing the structure/object, in 10-meter steps, 0-126, 127 = a circle greater than 1260 meters. Used to convey the physical dimensions of a large AtoN or structure and assist its sightings. Dimension A = Dimension B = 0 = unknown = default.</w:delText>
              </w:r>
              <w:r w:rsidRPr="001E2DEC" w:rsidDel="00861999">
                <w:rPr>
                  <w:rFonts w:eastAsia="Batang"/>
                  <w:sz w:val="20"/>
                </w:rPr>
                <w:br/>
              </w:r>
              <w:r w:rsidRPr="001E2DEC" w:rsidDel="00861999">
                <w:rPr>
                  <w:rFonts w:eastAsia="Batang"/>
                  <w:sz w:val="20"/>
                </w:rPr>
                <w:br/>
                <w:delText xml:space="preserve">1 = Mobile AtoN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66-127 reserved for future use. </w:delText>
              </w:r>
              <w:r w:rsidRPr="001E2DEC" w:rsidDel="00861999">
                <w:rPr>
                  <w:rFonts w:eastAsia="Batang"/>
                  <w:sz w:val="20"/>
                </w:rPr>
                <w:br/>
              </w:r>
              <w:r w:rsidRPr="001E2DEC" w:rsidDel="00861999">
                <w:rPr>
                  <w:rFonts w:eastAsia="Batang"/>
                  <w:sz w:val="20"/>
                </w:rPr>
                <w:br/>
                <w:delText>2 = AtoN Area/Line. The broadcasted position represents the mid-point of the height and width of a rectangular area denoting the area of the AtoN description; Dimension A = length of a rectangle area or line, in 10-meter steps, 0 – 510, 511 = length greater than 5100 meters; Dimension B = width of the area, in 10-meter steps, 0 – 126, 127 = width greater than 1260 meters. If Dimension B = 0, then it represents a line. Dimension A = Dimension B = 0 = unknown = default.</w:delText>
              </w:r>
              <w:r w:rsidRPr="001E2DEC" w:rsidDel="00861999">
                <w:rPr>
                  <w:rFonts w:eastAsia="Batang"/>
                  <w:sz w:val="20"/>
                </w:rPr>
                <w:br/>
              </w:r>
              <w:r w:rsidRPr="001E2DEC" w:rsidDel="00861999">
                <w:rPr>
                  <w:rFonts w:eastAsia="Batang"/>
                  <w:sz w:val="20"/>
                </w:rPr>
                <w:br/>
                <w:delText xml:space="preserve">3 = Swing Circle. Dimension A = Dimension B = 0 represents a point = default; Dimension A (in 1-meter steps, 0-127 meters) + Dimension B (in 10-meter steps, 0-1270 meters) = represents a radius from the broadcasted position to convey a large swing circle of this AtoN. </w:delText>
              </w:r>
              <w:r w:rsidRPr="001E2DEC" w:rsidDel="00861999">
                <w:rPr>
                  <w:rFonts w:eastAsia="Batang"/>
                  <w:sz w:val="20"/>
                </w:rPr>
                <w:br/>
              </w:r>
              <w:r w:rsidRPr="001E2DEC" w:rsidDel="00861999">
                <w:rPr>
                  <w:rFonts w:eastAsia="Batang"/>
                  <w:sz w:val="20"/>
                </w:rPr>
                <w:br/>
                <w:delText>NOTE: AtoN Dimension Types may alternate to provide more information about the AtoN, i.e., using Type 0 to provide the height and width of a Mobile AtoN, using Type 2 to provide the area a Mobile AtoN is marking, e.g., oil spill.</w:delText>
              </w:r>
            </w:del>
          </w:p>
        </w:tc>
      </w:tr>
      <w:tr w:rsidR="00B41E1D" w:rsidRPr="00B41E1D" w14:paraId="3D1DD686" w14:textId="77777777" w:rsidTr="009F075D">
        <w:trPr>
          <w:cantSplit/>
          <w:jc w:val="center"/>
        </w:trPr>
        <w:tc>
          <w:tcPr>
            <w:tcW w:w="1682" w:type="dxa"/>
            <w:vAlign w:val="center"/>
          </w:tcPr>
          <w:p w14:paraId="3893E6F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AtoN Dimensions A</w:t>
            </w:r>
          </w:p>
        </w:tc>
        <w:tc>
          <w:tcPr>
            <w:tcW w:w="1145" w:type="dxa"/>
            <w:vAlign w:val="center"/>
          </w:tcPr>
          <w:p w14:paraId="1D0F946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9</w:t>
            </w:r>
          </w:p>
        </w:tc>
        <w:tc>
          <w:tcPr>
            <w:tcW w:w="6806" w:type="dxa"/>
            <w:vAlign w:val="center"/>
          </w:tcPr>
          <w:p w14:paraId="79BC0522" w14:textId="34146400" w:rsidR="00B41E1D" w:rsidRPr="001E2DEC"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370" w:author="USA" w:date="2025-08-28T13:02:00Z" w16du:dateUtc="2025-08-28T17:02:00Z">
              <w:r w:rsidRPr="001E2DEC">
                <w:rPr>
                  <w:rFonts w:eastAsia="SimSun"/>
                  <w:bCs/>
                  <w:kern w:val="2"/>
                  <w:sz w:val="20"/>
                  <w:lang w:val="en-US" w:eastAsia="zh-CN"/>
                </w:rPr>
                <w:t>As defined by its AtoN Dimension Type (0 = unknown or unreported = default)</w:t>
              </w:r>
            </w:ins>
            <w:del w:id="371" w:author="USA" w:date="2025-08-28T13:02:00Z" w16du:dateUtc="2025-08-28T17:02:00Z">
              <w:r w:rsidR="00B41E1D" w:rsidRPr="001E2DEC" w:rsidDel="00A70C5E">
                <w:rPr>
                  <w:rFonts w:eastAsia="Batang"/>
                  <w:sz w:val="20"/>
                </w:rPr>
                <w:delText>0-511 as defined by its AtoN Dimension Type (0 = default)</w:delText>
              </w:r>
            </w:del>
          </w:p>
        </w:tc>
      </w:tr>
      <w:tr w:rsidR="00B41E1D" w:rsidRPr="00B41E1D" w14:paraId="472EBE1B" w14:textId="77777777" w:rsidTr="009F075D">
        <w:trPr>
          <w:cantSplit/>
          <w:jc w:val="center"/>
        </w:trPr>
        <w:tc>
          <w:tcPr>
            <w:tcW w:w="1682" w:type="dxa"/>
            <w:vAlign w:val="center"/>
          </w:tcPr>
          <w:p w14:paraId="3CBB9F2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Dimension B</w:t>
            </w:r>
          </w:p>
        </w:tc>
        <w:tc>
          <w:tcPr>
            <w:tcW w:w="1145" w:type="dxa"/>
            <w:vAlign w:val="center"/>
          </w:tcPr>
          <w:p w14:paraId="04D69303" w14:textId="7BDF74FC" w:rsidR="00B41E1D" w:rsidRPr="001E2DEC"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ins w:id="372" w:author="USA" w:date="2025-08-28T13:02:00Z" w16du:dateUtc="2025-08-28T17:02:00Z">
              <w:r w:rsidRPr="001E2DEC">
                <w:rPr>
                  <w:rFonts w:eastAsia="Batang"/>
                  <w:sz w:val="20"/>
                </w:rPr>
                <w:t>11</w:t>
              </w:r>
            </w:ins>
            <w:del w:id="373" w:author="USA" w:date="2025-08-28T13:02:00Z" w16du:dateUtc="2025-08-28T17:02:00Z">
              <w:r w:rsidR="00B41E1D" w:rsidRPr="001E2DEC" w:rsidDel="00A70C5E">
                <w:rPr>
                  <w:rFonts w:eastAsia="Batang"/>
                  <w:sz w:val="20"/>
                </w:rPr>
                <w:delText>7</w:delText>
              </w:r>
            </w:del>
          </w:p>
        </w:tc>
        <w:tc>
          <w:tcPr>
            <w:tcW w:w="6806" w:type="dxa"/>
            <w:vAlign w:val="center"/>
          </w:tcPr>
          <w:p w14:paraId="36D291C3" w14:textId="01981F95" w:rsidR="00B41E1D" w:rsidRPr="001E2DEC"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374" w:author="USA" w:date="2025-08-28T13:03:00Z" w16du:dateUtc="2025-08-28T17:03:00Z">
              <w:r w:rsidRPr="001E2DEC">
                <w:rPr>
                  <w:rFonts w:eastAsia="SimSun"/>
                  <w:bCs/>
                  <w:kern w:val="2"/>
                  <w:sz w:val="20"/>
                  <w:lang w:val="en-US" w:eastAsia="zh-CN"/>
                </w:rPr>
                <w:t>As defined by its AtoN Dimension Type (0 = unknown or unreported = default)</w:t>
              </w:r>
            </w:ins>
            <w:del w:id="375" w:author="USA" w:date="2025-08-28T13:03:00Z" w16du:dateUtc="2025-08-28T17:03:00Z">
              <w:r w:rsidR="00B41E1D" w:rsidRPr="001E2DEC" w:rsidDel="00A70C5E">
                <w:rPr>
                  <w:rFonts w:eastAsia="Batang"/>
                  <w:sz w:val="20"/>
                </w:rPr>
                <w:delText>0-127 as defined by its AtoN Dimension Type (0 = default)</w:delText>
              </w:r>
            </w:del>
          </w:p>
        </w:tc>
      </w:tr>
      <w:tr w:rsidR="00A70C5E" w:rsidRPr="00B41E1D" w14:paraId="6EF95840" w14:textId="77777777" w:rsidTr="009F075D">
        <w:trPr>
          <w:cantSplit/>
          <w:jc w:val="center"/>
          <w:ins w:id="376" w:author="USA" w:date="2025-08-28T13:05:00Z"/>
        </w:trPr>
        <w:tc>
          <w:tcPr>
            <w:tcW w:w="1682" w:type="dxa"/>
            <w:vAlign w:val="center"/>
          </w:tcPr>
          <w:p w14:paraId="3974D09E" w14:textId="52936B2D" w:rsidR="00A70C5E" w:rsidRPr="001E2DEC"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77" w:author="USA" w:date="2025-08-28T13:05:00Z" w16du:dateUtc="2025-08-28T17:05:00Z"/>
                <w:rFonts w:eastAsia="Batang"/>
                <w:sz w:val="20"/>
              </w:rPr>
            </w:pPr>
            <w:ins w:id="378" w:author="USA" w:date="2025-08-28T13:05:00Z" w16du:dateUtc="2025-08-28T17:05:00Z">
              <w:r w:rsidRPr="001E2DEC">
                <w:rPr>
                  <w:rFonts w:eastAsia="SimSun"/>
                  <w:bCs/>
                  <w:kern w:val="2"/>
                  <w:sz w:val="20"/>
                  <w:lang w:val="en-US" w:eastAsia="zh-CN"/>
                </w:rPr>
                <w:lastRenderedPageBreak/>
                <w:t>AtoN Dimension Type Additional Data Flag</w:t>
              </w:r>
            </w:ins>
          </w:p>
        </w:tc>
        <w:tc>
          <w:tcPr>
            <w:tcW w:w="1145" w:type="dxa"/>
            <w:vAlign w:val="center"/>
          </w:tcPr>
          <w:p w14:paraId="517418F6" w14:textId="60FD6A8C" w:rsidR="00A70C5E" w:rsidRPr="001E2DEC"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379" w:author="USA" w:date="2025-08-28T13:05:00Z" w16du:dateUtc="2025-08-28T17:05:00Z"/>
                <w:rFonts w:eastAsia="Batang"/>
                <w:sz w:val="20"/>
              </w:rPr>
            </w:pPr>
            <w:ins w:id="380" w:author="USA" w:date="2025-08-28T13:05:00Z" w16du:dateUtc="2025-08-28T17:05:00Z">
              <w:r w:rsidRPr="001E2DEC">
                <w:rPr>
                  <w:rFonts w:eastAsia="Batang"/>
                  <w:sz w:val="20"/>
                </w:rPr>
                <w:t>1</w:t>
              </w:r>
            </w:ins>
          </w:p>
        </w:tc>
        <w:tc>
          <w:tcPr>
            <w:tcW w:w="6806" w:type="dxa"/>
            <w:vAlign w:val="center"/>
          </w:tcPr>
          <w:p w14:paraId="50CEE02D" w14:textId="37BF095F"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81" w:author="USA" w:date="2025-08-28T13:05:00Z" w16du:dateUtc="2025-08-28T17:05:00Z"/>
                <w:rFonts w:eastAsia="SimSun"/>
                <w:bCs/>
                <w:kern w:val="2"/>
                <w:sz w:val="20"/>
                <w:lang w:val="en-US" w:eastAsia="zh-CN"/>
              </w:rPr>
            </w:pPr>
            <w:ins w:id="382" w:author="USA" w:date="2025-08-28T13:05:00Z" w16du:dateUtc="2025-08-28T17:05:00Z">
              <w:r w:rsidRPr="001E2DEC">
                <w:rPr>
                  <w:rFonts w:eastAsia="SimSun"/>
                  <w:bCs/>
                  <w:kern w:val="2"/>
                  <w:sz w:val="20"/>
                  <w:lang w:val="en-US" w:eastAsia="zh-CN"/>
                </w:rPr>
                <w:t xml:space="preserve">To convey </w:t>
              </w:r>
            </w:ins>
            <w:ins w:id="383" w:author="USA" w:date="2025-09-08T09:35:00Z" w16du:dateUtc="2025-09-08T13:35:00Z">
              <w:r w:rsidR="002F4B10">
                <w:rPr>
                  <w:rFonts w:eastAsia="SimSun"/>
                  <w:bCs/>
                  <w:kern w:val="2"/>
                  <w:sz w:val="20"/>
                  <w:lang w:val="en-US" w:eastAsia="zh-CN"/>
                </w:rPr>
                <w:t xml:space="preserve">that this </w:t>
              </w:r>
              <w:r w:rsidR="002F4B10" w:rsidRPr="001E2DEC">
                <w:rPr>
                  <w:rFonts w:eastAsia="SimSun"/>
                  <w:bCs/>
                  <w:kern w:val="2"/>
                  <w:sz w:val="20"/>
                  <w:lang w:val="en-US" w:eastAsia="zh-CN"/>
                </w:rPr>
                <w:t xml:space="preserve">AtoN </w:t>
              </w:r>
              <w:r w:rsidR="002F4B10">
                <w:rPr>
                  <w:rFonts w:eastAsia="SimSun"/>
                  <w:bCs/>
                  <w:kern w:val="2"/>
                  <w:sz w:val="20"/>
                  <w:lang w:val="en-US" w:eastAsia="zh-CN"/>
                </w:rPr>
                <w:t>has multiple D</w:t>
              </w:r>
              <w:r w:rsidR="002F4B10" w:rsidRPr="001E2DEC">
                <w:rPr>
                  <w:rFonts w:eastAsia="SimSun"/>
                  <w:bCs/>
                  <w:kern w:val="2"/>
                  <w:sz w:val="20"/>
                  <w:lang w:val="en-US" w:eastAsia="zh-CN"/>
                </w:rPr>
                <w:t>imension Type</w:t>
              </w:r>
              <w:r w:rsidR="002F4B10">
                <w:rPr>
                  <w:rFonts w:eastAsia="SimSun"/>
                  <w:bCs/>
                  <w:kern w:val="2"/>
                  <w:sz w:val="20"/>
                  <w:lang w:val="en-US" w:eastAsia="zh-CN"/>
                </w:rPr>
                <w:t xml:space="preserve">s, </w:t>
              </w:r>
            </w:ins>
            <w:ins w:id="384" w:author="USA" w:date="2025-08-28T13:05:00Z" w16du:dateUtc="2025-08-28T17:05:00Z">
              <w:r w:rsidRPr="001E2DEC">
                <w:rPr>
                  <w:rFonts w:eastAsia="SimSun"/>
                  <w:bCs/>
                  <w:kern w:val="2"/>
                  <w:sz w:val="20"/>
                  <w:lang w:val="en-US" w:eastAsia="zh-CN"/>
                </w:rPr>
                <w:t xml:space="preserve">i.e., </w:t>
              </w:r>
            </w:ins>
          </w:p>
          <w:p w14:paraId="2B7B11D0"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85" w:author="USA" w:date="2025-08-28T13:05:00Z" w16du:dateUtc="2025-08-28T17:05:00Z"/>
                <w:rFonts w:eastAsia="SimSun"/>
                <w:bCs/>
                <w:strike/>
                <w:kern w:val="2"/>
                <w:sz w:val="20"/>
                <w:lang w:val="en-US" w:eastAsia="zh-CN"/>
              </w:rPr>
            </w:pPr>
          </w:p>
          <w:p w14:paraId="2B672EE2"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86" w:author="USA" w:date="2025-08-28T13:05:00Z" w16du:dateUtc="2025-08-28T17:05:00Z"/>
                <w:rFonts w:eastAsia="SimSun"/>
                <w:bCs/>
                <w:kern w:val="2"/>
                <w:sz w:val="20"/>
                <w:lang w:val="en-US" w:eastAsia="zh-CN"/>
              </w:rPr>
            </w:pPr>
            <w:ins w:id="387" w:author="USA" w:date="2025-08-28T13:05:00Z" w16du:dateUtc="2025-08-28T17:05:00Z">
              <w:r w:rsidRPr="001E2DEC">
                <w:rPr>
                  <w:rFonts w:eastAsia="SimSun"/>
                  <w:bCs/>
                  <w:kern w:val="2"/>
                  <w:sz w:val="20"/>
                  <w:lang w:val="en-US" w:eastAsia="zh-CN"/>
                </w:rPr>
                <w:t>Type 1 + Type 2 (physical dimensions and swing circle of the reported AtoN)</w:t>
              </w:r>
            </w:ins>
          </w:p>
          <w:p w14:paraId="307E512B"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88" w:author="USA" w:date="2025-08-28T13:05:00Z" w16du:dateUtc="2025-08-28T17:05:00Z"/>
                <w:rFonts w:eastAsia="SimSun"/>
                <w:bCs/>
                <w:kern w:val="2"/>
                <w:sz w:val="20"/>
                <w:lang w:val="en-US" w:eastAsia="zh-CN"/>
              </w:rPr>
            </w:pPr>
            <w:ins w:id="389" w:author="USA" w:date="2025-08-28T13:05:00Z" w16du:dateUtc="2025-08-28T17:05:00Z">
              <w:r w:rsidRPr="001E2DEC">
                <w:rPr>
                  <w:rFonts w:eastAsia="SimSun"/>
                  <w:bCs/>
                  <w:kern w:val="2"/>
                  <w:sz w:val="20"/>
                  <w:lang w:val="en-US" w:eastAsia="zh-CN"/>
                </w:rPr>
                <w:t xml:space="preserve">Type 1 + Type </w:t>
              </w:r>
              <w:r w:rsidRPr="001E2DEC">
                <w:rPr>
                  <w:rFonts w:eastAsia="SimSun" w:hint="eastAsia"/>
                  <w:bCs/>
                  <w:kern w:val="2"/>
                  <w:sz w:val="20"/>
                  <w:lang w:val="en-US" w:eastAsia="zh-CN"/>
                </w:rPr>
                <w:t>3</w:t>
              </w:r>
              <w:r w:rsidRPr="001E2DEC">
                <w:rPr>
                  <w:rFonts w:eastAsia="SimSun"/>
                  <w:bCs/>
                  <w:kern w:val="2"/>
                  <w:sz w:val="20"/>
                  <w:lang w:val="en-US" w:eastAsia="zh-CN"/>
                </w:rPr>
                <w:t xml:space="preserve"> (mobile AtoN physical dimension and its vector)</w:t>
              </w:r>
            </w:ins>
          </w:p>
          <w:p w14:paraId="78FCB9E1"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90" w:author="USA" w:date="2025-08-28T13:05:00Z" w16du:dateUtc="2025-08-28T17:05:00Z"/>
                <w:rFonts w:eastAsia="SimSun"/>
                <w:bCs/>
                <w:kern w:val="2"/>
                <w:sz w:val="20"/>
                <w:lang w:val="en-US" w:eastAsia="zh-CN"/>
              </w:rPr>
            </w:pPr>
            <w:ins w:id="391" w:author="USA" w:date="2025-08-28T13:05:00Z" w16du:dateUtc="2025-08-28T17:05:00Z">
              <w:r w:rsidRPr="001E2DEC">
                <w:rPr>
                  <w:rFonts w:eastAsia="SimSun"/>
                  <w:bCs/>
                  <w:kern w:val="2"/>
                  <w:sz w:val="20"/>
                  <w:lang w:val="en-US" w:eastAsia="zh-CN"/>
                </w:rPr>
                <w:t xml:space="preserve">Type 4 + Type 4… (to define a </w:t>
              </w:r>
              <w:r w:rsidRPr="001E2DEC">
                <w:rPr>
                  <w:rFonts w:eastAsia="SimSun" w:hint="eastAsia"/>
                  <w:bCs/>
                  <w:kern w:val="2"/>
                  <w:sz w:val="20"/>
                  <w:lang w:val="en-US" w:eastAsia="zh-CN"/>
                </w:rPr>
                <w:t>p</w:t>
              </w:r>
              <w:r w:rsidRPr="001E2DEC">
                <w:rPr>
                  <w:rFonts w:eastAsia="SimSun"/>
                  <w:bCs/>
                  <w:kern w:val="2"/>
                  <w:sz w:val="20"/>
                  <w:lang w:val="en-US" w:eastAsia="zh-CN"/>
                </w:rPr>
                <w:t>olygon area)</w:t>
              </w:r>
            </w:ins>
          </w:p>
          <w:p w14:paraId="1273F616"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92" w:author="USA" w:date="2025-08-28T13:05:00Z" w16du:dateUtc="2025-08-28T17:05:00Z"/>
                <w:rFonts w:eastAsia="SimSun"/>
                <w:bCs/>
                <w:kern w:val="2"/>
                <w:sz w:val="20"/>
                <w:lang w:val="en-US" w:eastAsia="zh-CN"/>
              </w:rPr>
            </w:pPr>
            <w:ins w:id="393" w:author="USA" w:date="2025-08-28T13:05:00Z" w16du:dateUtc="2025-08-28T17:05:00Z">
              <w:r w:rsidRPr="001E2DEC">
                <w:rPr>
                  <w:rFonts w:eastAsia="SimSun"/>
                  <w:bCs/>
                  <w:kern w:val="2"/>
                  <w:sz w:val="20"/>
                  <w:lang w:val="en-US" w:eastAsia="zh-CN"/>
                </w:rPr>
                <w:t xml:space="preserve">Type </w:t>
              </w:r>
              <w:r w:rsidRPr="001E2DEC">
                <w:rPr>
                  <w:rFonts w:eastAsia="SimSun" w:hint="eastAsia"/>
                  <w:bCs/>
                  <w:kern w:val="2"/>
                  <w:sz w:val="20"/>
                  <w:lang w:val="en-US" w:eastAsia="zh-CN"/>
                </w:rPr>
                <w:t>6</w:t>
              </w:r>
              <w:r w:rsidRPr="001E2DEC">
                <w:rPr>
                  <w:rFonts w:eastAsia="SimSun"/>
                  <w:bCs/>
                  <w:kern w:val="2"/>
                  <w:sz w:val="20"/>
                  <w:lang w:val="en-US" w:eastAsia="zh-CN"/>
                </w:rPr>
                <w:t xml:space="preserve"> + Type </w:t>
              </w:r>
              <w:r w:rsidRPr="001E2DEC">
                <w:rPr>
                  <w:rFonts w:eastAsia="SimSun" w:hint="eastAsia"/>
                  <w:bCs/>
                  <w:kern w:val="2"/>
                  <w:sz w:val="20"/>
                  <w:lang w:val="en-US" w:eastAsia="zh-CN"/>
                </w:rPr>
                <w:t>7</w:t>
              </w:r>
              <w:r w:rsidRPr="001E2DEC">
                <w:rPr>
                  <w:rFonts w:eastAsia="SimSun"/>
                  <w:bCs/>
                  <w:kern w:val="2"/>
                  <w:sz w:val="20"/>
                  <w:lang w:val="en-US" w:eastAsia="zh-CN"/>
                </w:rPr>
                <w:t xml:space="preserve"> (to define a sector area)</w:t>
              </w:r>
            </w:ins>
          </w:p>
          <w:p w14:paraId="05B45B86"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94" w:author="USA" w:date="2025-08-28T13:05:00Z" w16du:dateUtc="2025-08-28T17:05:00Z"/>
                <w:rFonts w:eastAsia="SimSun"/>
                <w:bCs/>
                <w:kern w:val="2"/>
                <w:sz w:val="20"/>
                <w:lang w:val="en-US" w:eastAsia="zh-CN"/>
              </w:rPr>
            </w:pPr>
            <w:ins w:id="395" w:author="USA" w:date="2025-08-28T13:05:00Z" w16du:dateUtc="2025-08-28T17:05:00Z">
              <w:r w:rsidRPr="001E2DEC">
                <w:rPr>
                  <w:rFonts w:eastAsia="SimSun"/>
                  <w:bCs/>
                  <w:kern w:val="2"/>
                  <w:sz w:val="20"/>
                  <w:lang w:val="en-US" w:eastAsia="zh-CN"/>
                </w:rPr>
                <w:t xml:space="preserve">Type </w:t>
              </w:r>
              <w:r w:rsidRPr="001E2DEC">
                <w:rPr>
                  <w:rFonts w:eastAsia="SimSun" w:hint="eastAsia"/>
                  <w:bCs/>
                  <w:kern w:val="2"/>
                  <w:sz w:val="20"/>
                  <w:lang w:val="en-US" w:eastAsia="zh-CN"/>
                </w:rPr>
                <w:t>8</w:t>
              </w:r>
              <w:r w:rsidRPr="001E2DEC">
                <w:rPr>
                  <w:rFonts w:eastAsia="SimSun"/>
                  <w:bCs/>
                  <w:kern w:val="2"/>
                  <w:sz w:val="20"/>
                  <w:lang w:val="en-US" w:eastAsia="zh-CN"/>
                </w:rPr>
                <w:t xml:space="preserve"> + Type </w:t>
              </w:r>
              <w:r w:rsidRPr="001E2DEC">
                <w:rPr>
                  <w:rFonts w:eastAsia="SimSun" w:hint="eastAsia"/>
                  <w:bCs/>
                  <w:kern w:val="2"/>
                  <w:sz w:val="20"/>
                  <w:lang w:val="en-US" w:eastAsia="zh-CN"/>
                </w:rPr>
                <w:t>9</w:t>
              </w:r>
              <w:r w:rsidRPr="001E2DEC">
                <w:rPr>
                  <w:rFonts w:eastAsia="SimSun"/>
                  <w:bCs/>
                  <w:kern w:val="2"/>
                  <w:sz w:val="20"/>
                  <w:lang w:val="en-US" w:eastAsia="zh-CN"/>
                </w:rPr>
                <w:t xml:space="preserve"> (to define a quadrilateral area)</w:t>
              </w:r>
            </w:ins>
          </w:p>
          <w:p w14:paraId="7327D9A0"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96" w:author="USA" w:date="2025-08-28T13:05:00Z" w16du:dateUtc="2025-08-28T17:05:00Z"/>
                <w:rFonts w:eastAsia="SimSun"/>
                <w:bCs/>
                <w:kern w:val="2"/>
                <w:sz w:val="20"/>
                <w:lang w:val="en-US" w:eastAsia="zh-CN"/>
              </w:rPr>
            </w:pPr>
            <w:ins w:id="397" w:author="USA" w:date="2025-08-28T13:05:00Z" w16du:dateUtc="2025-08-28T17:05:00Z">
              <w:r w:rsidRPr="001E2DEC">
                <w:rPr>
                  <w:rFonts w:eastAsia="SimSun" w:hint="eastAsia"/>
                  <w:bCs/>
                  <w:kern w:val="2"/>
                  <w:sz w:val="20"/>
                  <w:lang w:val="en-US" w:eastAsia="zh-CN"/>
                </w:rPr>
                <w:t>Type 10 + Type 11</w:t>
              </w:r>
              <w:r w:rsidRPr="001E2DEC">
                <w:rPr>
                  <w:rFonts w:eastAsia="SimSun"/>
                  <w:bCs/>
                  <w:kern w:val="2"/>
                  <w:sz w:val="20"/>
                  <w:lang w:val="en-US" w:eastAsia="zh-CN"/>
                </w:rPr>
                <w:t xml:space="preserve"> (to define a sector area)</w:t>
              </w:r>
            </w:ins>
          </w:p>
          <w:p w14:paraId="5AD4C6EF"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398" w:author="USA" w:date="2025-08-28T13:05:00Z" w16du:dateUtc="2025-08-28T17:05:00Z"/>
                <w:rFonts w:eastAsia="SimSun"/>
                <w:bCs/>
                <w:kern w:val="2"/>
                <w:sz w:val="20"/>
                <w:lang w:val="en-US" w:eastAsia="zh-CN"/>
              </w:rPr>
            </w:pPr>
            <w:ins w:id="399" w:author="USA" w:date="2025-08-28T13:05:00Z" w16du:dateUtc="2025-08-28T17:05:00Z">
              <w:r w:rsidRPr="001E2DEC">
                <w:rPr>
                  <w:rFonts w:eastAsia="SimSun" w:hint="eastAsia"/>
                  <w:bCs/>
                  <w:kern w:val="2"/>
                  <w:sz w:val="20"/>
                  <w:lang w:val="en-US" w:eastAsia="zh-CN"/>
                </w:rPr>
                <w:t>Type 12 + Type 13</w:t>
              </w:r>
              <w:r w:rsidRPr="001E2DEC">
                <w:rPr>
                  <w:rFonts w:eastAsia="SimSun"/>
                  <w:bCs/>
                  <w:kern w:val="2"/>
                  <w:sz w:val="20"/>
                  <w:lang w:val="en-US" w:eastAsia="zh-CN"/>
                </w:rPr>
                <w:t xml:space="preserve"> (to define a quadrilateral area)</w:t>
              </w:r>
            </w:ins>
          </w:p>
          <w:p w14:paraId="2FE0A9C0"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jc w:val="both"/>
              <w:rPr>
                <w:ins w:id="400" w:author="USA" w:date="2025-08-28T13:05:00Z" w16du:dateUtc="2025-08-28T17:05:00Z"/>
                <w:rFonts w:eastAsia="SimSun"/>
                <w:bCs/>
                <w:kern w:val="2"/>
                <w:sz w:val="20"/>
                <w:lang w:val="en-US" w:eastAsia="zh-CN"/>
              </w:rPr>
            </w:pPr>
          </w:p>
          <w:p w14:paraId="58DCE5F1"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401" w:author="USA" w:date="2025-08-28T13:05:00Z" w16du:dateUtc="2025-08-28T17:05:00Z"/>
                <w:rFonts w:eastAsia="SimSun"/>
                <w:bCs/>
                <w:kern w:val="2"/>
                <w:sz w:val="20"/>
                <w:lang w:val="en-US" w:eastAsia="zh-CN"/>
              </w:rPr>
            </w:pPr>
            <w:ins w:id="402" w:author="USA" w:date="2025-08-28T13:05:00Z" w16du:dateUtc="2025-08-28T17:05:00Z">
              <w:r w:rsidRPr="001E2DEC">
                <w:rPr>
                  <w:rFonts w:eastAsia="SimSun"/>
                  <w:bCs/>
                  <w:kern w:val="2"/>
                  <w:sz w:val="20"/>
                  <w:lang w:val="en-US" w:eastAsia="zh-CN"/>
                </w:rPr>
                <w:t>0 = This AtoN has a</w:t>
              </w:r>
              <w:r w:rsidRPr="001E2DEC">
                <w:rPr>
                  <w:rFonts w:eastAsia="Calibri"/>
                  <w:sz w:val="20"/>
                  <w:lang w:val="en-US" w:eastAsia="zh-CN"/>
                </w:rPr>
                <w:t xml:space="preserve"> single AtoN Dimension Type </w:t>
              </w:r>
              <w:r w:rsidRPr="001E2DEC">
                <w:rPr>
                  <w:rFonts w:eastAsia="SimSun"/>
                  <w:bCs/>
                  <w:kern w:val="2"/>
                  <w:sz w:val="20"/>
                  <w:lang w:val="en-US" w:eastAsia="zh-CN"/>
                </w:rPr>
                <w:t>= default.</w:t>
              </w:r>
            </w:ins>
          </w:p>
          <w:p w14:paraId="2D6E3B6C"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403" w:author="USA" w:date="2025-08-28T13:05:00Z" w16du:dateUtc="2025-08-28T17:05:00Z"/>
                <w:rFonts w:eastAsia="SimSun"/>
                <w:bCs/>
                <w:kern w:val="2"/>
                <w:sz w:val="20"/>
                <w:lang w:val="en-US" w:eastAsia="zh-CN"/>
              </w:rPr>
            </w:pPr>
            <w:ins w:id="404" w:author="USA" w:date="2025-08-28T13:05:00Z" w16du:dateUtc="2025-08-28T17:05:00Z">
              <w:r w:rsidRPr="001E2DEC">
                <w:rPr>
                  <w:rFonts w:eastAsia="SimSun"/>
                  <w:bCs/>
                  <w:kern w:val="2"/>
                  <w:sz w:val="20"/>
                  <w:lang w:val="en-US" w:eastAsia="zh-CN"/>
                </w:rPr>
                <w:t>1 = This AtoN has multiple AtoN Dimension Types.</w:t>
              </w:r>
            </w:ins>
          </w:p>
          <w:p w14:paraId="78EA7526" w14:textId="77777777"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405" w:author="USA" w:date="2025-08-28T13:05:00Z" w16du:dateUtc="2025-08-28T17:05:00Z"/>
                <w:rFonts w:eastAsia="SimSun"/>
                <w:bCs/>
                <w:kern w:val="2"/>
                <w:sz w:val="20"/>
                <w:lang w:val="en-US" w:eastAsia="zh-CN"/>
              </w:rPr>
            </w:pPr>
          </w:p>
          <w:p w14:paraId="6DEE6DDB" w14:textId="49D72456" w:rsidR="00A70C5E" w:rsidRPr="001E2DEC" w:rsidRDefault="00A70C5E" w:rsidP="00A70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06" w:author="USA" w:date="2025-08-28T13:05:00Z" w16du:dateUtc="2025-08-28T17:05:00Z"/>
                <w:rFonts w:eastAsia="SimSun"/>
                <w:bCs/>
                <w:kern w:val="2"/>
                <w:sz w:val="20"/>
                <w:lang w:val="en-US" w:eastAsia="zh-CN"/>
              </w:rPr>
            </w:pPr>
            <w:ins w:id="407" w:author="USA" w:date="2025-08-28T13:05:00Z" w16du:dateUtc="2025-08-28T17:05:00Z">
              <w:r w:rsidRPr="001E2DEC">
                <w:rPr>
                  <w:rFonts w:eastAsia="SimSun"/>
                  <w:bCs/>
                  <w:kern w:val="2"/>
                  <w:sz w:val="20"/>
                  <w:lang w:val="en-US" w:eastAsia="zh-CN"/>
                </w:rPr>
                <w:t>N</w:t>
              </w:r>
            </w:ins>
            <w:ins w:id="408" w:author="USA" w:date="2025-09-08T09:36:00Z" w16du:dateUtc="2025-09-08T13:36:00Z">
              <w:r w:rsidR="002F4B10">
                <w:rPr>
                  <w:rFonts w:eastAsia="SimSun"/>
                  <w:bCs/>
                  <w:kern w:val="2"/>
                  <w:sz w:val="20"/>
                  <w:lang w:val="en-US" w:eastAsia="zh-CN"/>
                </w:rPr>
                <w:t>OTE</w:t>
              </w:r>
            </w:ins>
            <w:ins w:id="409" w:author="USA" w:date="2025-08-28T13:05:00Z" w16du:dateUtc="2025-08-28T17:05:00Z">
              <w:r w:rsidRPr="001E2DEC">
                <w:rPr>
                  <w:rFonts w:eastAsia="SimSun"/>
                  <w:bCs/>
                  <w:kern w:val="2"/>
                  <w:sz w:val="20"/>
                  <w:lang w:val="en-US" w:eastAsia="zh-CN"/>
                </w:rPr>
                <w:t xml:space="preserve"> 1: The report rate of Message 28 may be shorten</w:t>
              </w:r>
            </w:ins>
            <w:ins w:id="410" w:author="USA" w:date="2025-09-05T04:01:00Z" w16du:dateUtc="2025-09-05T08:01:00Z">
              <w:r w:rsidR="00A01DCB">
                <w:rPr>
                  <w:rFonts w:eastAsia="SimSun"/>
                  <w:bCs/>
                  <w:kern w:val="2"/>
                  <w:sz w:val="20"/>
                  <w:lang w:val="en-US" w:eastAsia="zh-CN"/>
                </w:rPr>
                <w:t>ed</w:t>
              </w:r>
            </w:ins>
            <w:ins w:id="411" w:author="USA" w:date="2025-08-28T13:05:00Z" w16du:dateUtc="2025-08-28T17:05:00Z">
              <w:r w:rsidRPr="001E2DEC">
                <w:rPr>
                  <w:rFonts w:eastAsia="SimSun"/>
                  <w:bCs/>
                  <w:kern w:val="2"/>
                  <w:sz w:val="20"/>
                  <w:lang w:val="en-US" w:eastAsia="zh-CN"/>
                </w:rPr>
                <w:t xml:space="preserve"> to reduce the latency of multiple AtoN Dimension Types, particularly for AtoN Dimension Type 8 (AtoN Area-Polygon) which should broadcast all its vertices with</w:t>
              </w:r>
            </w:ins>
            <w:ins w:id="412" w:author="USA" w:date="2025-09-05T04:02:00Z" w16du:dateUtc="2025-09-05T08:02:00Z">
              <w:r w:rsidR="00A01DCB">
                <w:rPr>
                  <w:rFonts w:eastAsia="SimSun"/>
                  <w:bCs/>
                  <w:kern w:val="2"/>
                  <w:sz w:val="20"/>
                  <w:lang w:val="en-US" w:eastAsia="zh-CN"/>
                </w:rPr>
                <w:t>in</w:t>
              </w:r>
            </w:ins>
            <w:ins w:id="413" w:author="USA" w:date="2025-09-05T04:03:00Z" w16du:dateUtc="2025-09-05T08:03:00Z">
              <w:r w:rsidR="00C60047">
                <w:rPr>
                  <w:rFonts w:eastAsia="SimSun"/>
                  <w:bCs/>
                  <w:kern w:val="2"/>
                  <w:sz w:val="20"/>
                  <w:lang w:val="en-US" w:eastAsia="zh-CN"/>
                </w:rPr>
                <w:t xml:space="preserve"> the same</w:t>
              </w:r>
            </w:ins>
            <w:ins w:id="414" w:author="USA" w:date="2025-08-28T13:05:00Z" w16du:dateUtc="2025-08-28T17:05:00Z">
              <w:r w:rsidRPr="001E2DEC">
                <w:rPr>
                  <w:rFonts w:eastAsia="SimSun"/>
                  <w:bCs/>
                  <w:kern w:val="2"/>
                  <w:sz w:val="20"/>
                  <w:lang w:val="en-US" w:eastAsia="zh-CN"/>
                </w:rPr>
                <w:t xml:space="preserve"> frames.</w:t>
              </w:r>
            </w:ins>
          </w:p>
        </w:tc>
      </w:tr>
      <w:tr w:rsidR="00B41E1D" w:rsidRPr="00B41E1D" w14:paraId="1E47B40F" w14:textId="77777777" w:rsidTr="009F075D">
        <w:trPr>
          <w:cantSplit/>
          <w:jc w:val="center"/>
        </w:trPr>
        <w:tc>
          <w:tcPr>
            <w:tcW w:w="1682" w:type="dxa"/>
            <w:vAlign w:val="center"/>
          </w:tcPr>
          <w:p w14:paraId="673FEA9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Charted Status</w:t>
            </w:r>
          </w:p>
        </w:tc>
        <w:tc>
          <w:tcPr>
            <w:tcW w:w="1145" w:type="dxa"/>
            <w:vAlign w:val="center"/>
          </w:tcPr>
          <w:p w14:paraId="1A17D2C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w:t>
            </w:r>
          </w:p>
        </w:tc>
        <w:tc>
          <w:tcPr>
            <w:tcW w:w="6806" w:type="dxa"/>
            <w:vAlign w:val="center"/>
          </w:tcPr>
          <w:p w14:paraId="1EFE55BE" w14:textId="0BFE09AD"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415" w:author="USA" w:date="2025-09-08T09:36:00Z" w16du:dateUtc="2025-09-08T13:36:00Z">
              <w:r w:rsidRPr="00B41E1D" w:rsidDel="002F4B10">
                <w:rPr>
                  <w:rFonts w:eastAsia="Batang"/>
                  <w:sz w:val="20"/>
                </w:rPr>
                <w:delText>Denotes</w:delText>
              </w:r>
            </w:del>
            <w:ins w:id="416" w:author="USA" w:date="2025-09-08T09:36:00Z" w16du:dateUtc="2025-09-08T13:36:00Z">
              <w:r w:rsidR="002F4B10">
                <w:rPr>
                  <w:rFonts w:eastAsia="Batang"/>
                  <w:sz w:val="20"/>
                </w:rPr>
                <w:t>Indicates</w:t>
              </w:r>
            </w:ins>
            <w:r w:rsidRPr="00B41E1D">
              <w:rPr>
                <w:rFonts w:eastAsia="Batang"/>
                <w:sz w:val="20"/>
              </w:rPr>
              <w:t xml:space="preserve"> whether the AtoN is charted or not.</w:t>
            </w:r>
          </w:p>
          <w:p w14:paraId="1E2C230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AtoN is uncharted = default</w:t>
            </w:r>
            <w:r w:rsidRPr="00B41E1D">
              <w:rPr>
                <w:rFonts w:eastAsia="Batang"/>
                <w:sz w:val="20"/>
              </w:rPr>
              <w:br/>
              <w:t>1 = AtoN charted</w:t>
            </w:r>
          </w:p>
        </w:tc>
      </w:tr>
      <w:tr w:rsidR="00B41E1D" w:rsidRPr="00B41E1D" w14:paraId="14C8E1E7" w14:textId="77777777" w:rsidTr="009F075D">
        <w:trPr>
          <w:cantSplit/>
          <w:jc w:val="center"/>
        </w:trPr>
        <w:tc>
          <w:tcPr>
            <w:tcW w:w="1682" w:type="dxa"/>
            <w:vAlign w:val="center"/>
          </w:tcPr>
          <w:p w14:paraId="3FD35CF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On-station Status</w:t>
            </w:r>
          </w:p>
        </w:tc>
        <w:tc>
          <w:tcPr>
            <w:tcW w:w="1145" w:type="dxa"/>
            <w:vAlign w:val="center"/>
          </w:tcPr>
          <w:p w14:paraId="2AA3694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w:t>
            </w:r>
          </w:p>
        </w:tc>
        <w:tc>
          <w:tcPr>
            <w:tcW w:w="6806" w:type="dxa"/>
            <w:vAlign w:val="center"/>
          </w:tcPr>
          <w:p w14:paraId="5A0B4719" w14:textId="11F9261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417" w:author="USA" w:date="2025-09-08T09:36:00Z" w16du:dateUtc="2025-09-08T13:36:00Z">
              <w:r w:rsidRPr="00B41E1D" w:rsidDel="002F4B10">
                <w:rPr>
                  <w:rFonts w:eastAsia="Batang"/>
                  <w:sz w:val="20"/>
                </w:rPr>
                <w:delText>Denotes</w:delText>
              </w:r>
            </w:del>
            <w:ins w:id="418" w:author="USA" w:date="2025-09-08T09:36:00Z" w16du:dateUtc="2025-09-08T13:36:00Z">
              <w:r w:rsidR="002F4B10">
                <w:rPr>
                  <w:rFonts w:eastAsia="Batang"/>
                  <w:sz w:val="20"/>
                </w:rPr>
                <w:t>Indicates</w:t>
              </w:r>
            </w:ins>
            <w:r w:rsidRPr="00B41E1D">
              <w:rPr>
                <w:rFonts w:eastAsia="Batang"/>
                <w:sz w:val="20"/>
              </w:rPr>
              <w:t xml:space="preserve"> whether the AtoN is on-station or not.</w:t>
            </w:r>
          </w:p>
          <w:p w14:paraId="7DB376A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on-station = default</w:t>
            </w:r>
          </w:p>
          <w:p w14:paraId="37353C1D" w14:textId="124D6462" w:rsidR="00A70C5E"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19" w:author="USA" w:date="2025-08-28T13:10:00Z" w16du:dateUtc="2025-08-28T17:10:00Z"/>
                <w:rFonts w:eastAsia="Batang"/>
                <w:sz w:val="20"/>
              </w:rPr>
            </w:pPr>
            <w:r w:rsidRPr="00B41E1D">
              <w:rPr>
                <w:rFonts w:eastAsia="Batang"/>
                <w:sz w:val="20"/>
              </w:rPr>
              <w:t>1 = on-station or on course (Mobile AtoN)</w:t>
            </w:r>
            <w:r w:rsidRPr="00B41E1D">
              <w:rPr>
                <w:rFonts w:eastAsia="Batang"/>
                <w:sz w:val="20"/>
              </w:rPr>
              <w:br/>
              <w:t>2 = on-station, but damaged, occulted, submerged or otherwise not properly visible</w:t>
            </w:r>
            <w:r w:rsidRPr="00B41E1D">
              <w:rPr>
                <w:rFonts w:eastAsia="Batang"/>
                <w:sz w:val="20"/>
              </w:rPr>
              <w:br/>
            </w:r>
            <w:r w:rsidRPr="001E2DEC">
              <w:rPr>
                <w:rFonts w:eastAsia="Batang"/>
                <w:sz w:val="20"/>
              </w:rPr>
              <w:t xml:space="preserve">3 = </w:t>
            </w:r>
            <w:ins w:id="420" w:author="USA" w:date="2025-08-28T13:08:00Z" w16du:dateUtc="2025-08-28T17:08:00Z">
              <w:r w:rsidR="00A70C5E" w:rsidRPr="001E2DEC">
                <w:rPr>
                  <w:rFonts w:eastAsia="SimSun"/>
                  <w:bCs/>
                  <w:kern w:val="2"/>
                  <w:sz w:val="20"/>
                  <w:lang w:val="en-US" w:eastAsia="zh-CN"/>
                </w:rPr>
                <w:t>on-station, a virtual AtoN reporting the intended position of this AtoN that is reporting itself off-position</w:t>
              </w:r>
            </w:ins>
            <w:del w:id="421" w:author="USA" w:date="2025-08-28T13:08:00Z" w16du:dateUtc="2025-08-28T17:08:00Z">
              <w:r w:rsidRPr="001E2DEC" w:rsidDel="00A70C5E">
                <w:rPr>
                  <w:rFonts w:eastAsia="Batang"/>
                  <w:sz w:val="20"/>
                </w:rPr>
                <w:delText>off-station location unknown (also used to report when synthetic or virtual AIS reports are not being broadcasted)</w:delText>
              </w:r>
            </w:del>
            <w:r w:rsidRPr="001E2DEC">
              <w:rPr>
                <w:rFonts w:eastAsia="Batang"/>
                <w:sz w:val="20"/>
              </w:rPr>
              <w:br/>
            </w:r>
            <w:ins w:id="422" w:author="USA" w:date="2025-08-28T13:10:00Z" w16du:dateUtc="2025-08-28T17:10:00Z">
              <w:r w:rsidR="00A70C5E" w:rsidRPr="001E2DEC">
                <w:rPr>
                  <w:rFonts w:eastAsia="Batang"/>
                  <w:sz w:val="20"/>
                </w:rPr>
                <w:t xml:space="preserve">4 = </w:t>
              </w:r>
            </w:ins>
            <w:ins w:id="423" w:author="USA" w:date="2025-08-28T13:11:00Z" w16du:dateUtc="2025-08-28T17:11:00Z">
              <w:r w:rsidR="00A70C5E" w:rsidRPr="001E2DEC">
                <w:rPr>
                  <w:rFonts w:eastAsia="SimSun"/>
                  <w:bCs/>
                  <w:kern w:val="2"/>
                  <w:sz w:val="20"/>
                  <w:lang w:val="en-US" w:eastAsia="zh-CN"/>
                </w:rPr>
                <w:t xml:space="preserve">off-station location unknown </w:t>
              </w:r>
            </w:ins>
          </w:p>
          <w:p w14:paraId="68DBC613" w14:textId="58808E23" w:rsidR="00B41E1D"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424" w:author="USA" w:date="2025-08-28T13:11:00Z" w16du:dateUtc="2025-08-28T17:11:00Z">
              <w:r w:rsidRPr="001E2DEC" w:rsidDel="00A70C5E">
                <w:rPr>
                  <w:rFonts w:eastAsia="Batang"/>
                  <w:sz w:val="20"/>
                </w:rPr>
                <w:delText>4</w:delText>
              </w:r>
            </w:del>
            <w:ins w:id="425" w:author="USA" w:date="2025-08-28T13:11:00Z" w16du:dateUtc="2025-08-28T17:11:00Z">
              <w:r w:rsidR="00A70C5E" w:rsidRPr="001E2DEC">
                <w:rPr>
                  <w:rFonts w:eastAsia="Batang"/>
                  <w:sz w:val="20"/>
                </w:rPr>
                <w:t>5</w:t>
              </w:r>
            </w:ins>
            <w:r w:rsidRPr="001E2DEC">
              <w:rPr>
                <w:rFonts w:eastAsia="Batang"/>
                <w:sz w:val="20"/>
              </w:rPr>
              <w:t xml:space="preserve"> = off-station</w:t>
            </w:r>
            <w:del w:id="426" w:author="USA" w:date="2025-09-05T04:20:00Z" w16du:dateUtc="2025-09-05T08:20:00Z">
              <w:r w:rsidRPr="001E2DEC" w:rsidDel="00A97CEA">
                <w:rPr>
                  <w:rFonts w:eastAsia="Batang"/>
                  <w:sz w:val="20"/>
                </w:rPr>
                <w:delText>,</w:delText>
              </w:r>
            </w:del>
            <w:r w:rsidRPr="001E2DEC">
              <w:rPr>
                <w:rFonts w:eastAsia="Batang"/>
                <w:sz w:val="20"/>
              </w:rPr>
              <w:t xml:space="preserve"> but reporting its current position</w:t>
            </w:r>
            <w:r w:rsidRPr="001E2DEC">
              <w:rPr>
                <w:rFonts w:eastAsia="Batang"/>
                <w:sz w:val="20"/>
              </w:rPr>
              <w:br/>
            </w:r>
            <w:del w:id="427" w:author="USA" w:date="2025-08-28T13:11:00Z" w16du:dateUtc="2025-08-28T17:11:00Z">
              <w:r w:rsidRPr="001E2DEC" w:rsidDel="00A70C5E">
                <w:rPr>
                  <w:rFonts w:eastAsia="Batang"/>
                  <w:sz w:val="20"/>
                </w:rPr>
                <w:delText>5</w:delText>
              </w:r>
            </w:del>
            <w:ins w:id="428" w:author="USA" w:date="2025-08-28T13:11:00Z" w16du:dateUtc="2025-08-28T17:11:00Z">
              <w:r w:rsidR="00A70C5E" w:rsidRPr="001E2DEC">
                <w:rPr>
                  <w:rFonts w:eastAsia="Batang"/>
                  <w:sz w:val="20"/>
                </w:rPr>
                <w:t>6</w:t>
              </w:r>
            </w:ins>
            <w:r w:rsidRPr="001E2DEC">
              <w:rPr>
                <w:rFonts w:eastAsia="Batang"/>
                <w:sz w:val="20"/>
              </w:rPr>
              <w:t xml:space="preserve"> = off-station adrift</w:t>
            </w:r>
            <w:r w:rsidRPr="001E2DEC">
              <w:rPr>
                <w:rFonts w:eastAsia="Batang"/>
                <w:sz w:val="20"/>
              </w:rPr>
              <w:br/>
            </w:r>
            <w:del w:id="429" w:author="USA" w:date="2025-08-28T13:11:00Z" w16du:dateUtc="2025-08-28T17:11:00Z">
              <w:r w:rsidRPr="001E2DEC" w:rsidDel="00A70C5E">
                <w:rPr>
                  <w:rFonts w:eastAsia="Batang"/>
                  <w:sz w:val="20"/>
                </w:rPr>
                <w:delText>6</w:delText>
              </w:r>
            </w:del>
            <w:ins w:id="430" w:author="USA" w:date="2025-08-28T13:11:00Z" w16du:dateUtc="2025-08-28T17:11:00Z">
              <w:r w:rsidR="00A70C5E" w:rsidRPr="001E2DEC">
                <w:rPr>
                  <w:rFonts w:eastAsia="Batang"/>
                  <w:sz w:val="20"/>
                </w:rPr>
                <w:t>7</w:t>
              </w:r>
            </w:ins>
            <w:r w:rsidRPr="001E2DEC">
              <w:rPr>
                <w:rFonts w:eastAsia="Batang"/>
                <w:sz w:val="20"/>
              </w:rPr>
              <w:t xml:space="preserve"> = off-station, removed or relocated</w:t>
            </w:r>
            <w:r w:rsidRPr="001E2DEC">
              <w:rPr>
                <w:rFonts w:eastAsia="Batang"/>
                <w:sz w:val="20"/>
              </w:rPr>
              <w:br/>
            </w:r>
            <w:del w:id="431" w:author="USA" w:date="2025-08-28T13:11:00Z" w16du:dateUtc="2025-08-28T17:11:00Z">
              <w:r w:rsidRPr="001E2DEC" w:rsidDel="00A70C5E">
                <w:rPr>
                  <w:rFonts w:eastAsia="Batang"/>
                  <w:sz w:val="20"/>
                </w:rPr>
                <w:delText>7</w:delText>
              </w:r>
            </w:del>
            <w:ins w:id="432" w:author="USA" w:date="2025-08-28T13:11:00Z" w16du:dateUtc="2025-08-28T17:11:00Z">
              <w:r w:rsidR="00A70C5E" w:rsidRPr="001E2DEC">
                <w:rPr>
                  <w:rFonts w:eastAsia="Batang"/>
                  <w:sz w:val="20"/>
                </w:rPr>
                <w:t>8</w:t>
              </w:r>
            </w:ins>
            <w:r w:rsidRPr="001E2DEC">
              <w:rPr>
                <w:rFonts w:eastAsia="Batang"/>
                <w:sz w:val="20"/>
              </w:rPr>
              <w:t xml:space="preserve"> = on-station, as a new or temporary AtoN</w:t>
            </w:r>
            <w:r w:rsidRPr="001E2DEC">
              <w:rPr>
                <w:rFonts w:eastAsia="Batang"/>
                <w:sz w:val="20"/>
              </w:rPr>
              <w:br/>
            </w:r>
            <w:del w:id="433" w:author="USA" w:date="2025-08-28T13:11:00Z" w16du:dateUtc="2025-08-28T17:11:00Z">
              <w:r w:rsidRPr="001E2DEC" w:rsidDel="00A70C5E">
                <w:rPr>
                  <w:rFonts w:eastAsia="Batang"/>
                  <w:sz w:val="20"/>
                </w:rPr>
                <w:delText>8</w:delText>
              </w:r>
            </w:del>
            <w:ins w:id="434" w:author="USA" w:date="2025-08-28T13:11:00Z" w16du:dateUtc="2025-08-28T17:11:00Z">
              <w:r w:rsidR="00A70C5E" w:rsidRPr="001E2DEC">
                <w:rPr>
                  <w:rFonts w:eastAsia="Batang"/>
                  <w:sz w:val="20"/>
                </w:rPr>
                <w:t>9</w:t>
              </w:r>
            </w:ins>
            <w:r w:rsidRPr="001E2DEC">
              <w:rPr>
                <w:rFonts w:eastAsia="Batang"/>
                <w:sz w:val="20"/>
              </w:rPr>
              <w:t xml:space="preserve"> = unmarked navigation hazard, used by a vessel to inform of an unmarked navigation hazard. T</w:t>
            </w:r>
            <w:ins w:id="435" w:author="USA" w:date="2025-09-08T09:37:00Z" w16du:dateUtc="2025-09-08T13:37:00Z">
              <w:r w:rsidR="002F4B10">
                <w:rPr>
                  <w:rFonts w:eastAsia="Batang"/>
                  <w:sz w:val="20"/>
                </w:rPr>
                <w:t>he t</w:t>
              </w:r>
            </w:ins>
            <w:r w:rsidRPr="001E2DEC">
              <w:rPr>
                <w:rFonts w:eastAsia="Batang"/>
                <w:sz w:val="20"/>
              </w:rPr>
              <w:t xml:space="preserve">ype of AtoN should be </w:t>
            </w:r>
            <w:del w:id="436" w:author="USA" w:date="2025-09-08T09:37:00Z" w16du:dateUtc="2025-09-08T13:37:00Z">
              <w:r w:rsidRPr="001E2DEC" w:rsidDel="002F4B10">
                <w:rPr>
                  <w:rFonts w:eastAsia="Batang"/>
                  <w:sz w:val="20"/>
                </w:rPr>
                <w:delText>denoted</w:delText>
              </w:r>
            </w:del>
            <w:ins w:id="437" w:author="USA" w:date="2025-09-08T09:37:00Z" w16du:dateUtc="2025-09-08T13:37:00Z">
              <w:r w:rsidR="002F4B10">
                <w:rPr>
                  <w:rFonts w:eastAsia="Batang"/>
                  <w:sz w:val="20"/>
                </w:rPr>
                <w:t>indicated</w:t>
              </w:r>
            </w:ins>
            <w:r w:rsidRPr="001E2DEC">
              <w:rPr>
                <w:rFonts w:eastAsia="Batang"/>
                <w:sz w:val="20"/>
              </w:rPr>
              <w:t xml:space="preserve"> as 1 = reference point. Should be accompanied by a message 14 that provides a description of the hazard, e.g., floating container.</w:t>
            </w:r>
            <w:r w:rsidRPr="001E2DEC">
              <w:rPr>
                <w:rFonts w:eastAsia="Batang"/>
                <w:sz w:val="20"/>
              </w:rPr>
              <w:br/>
            </w:r>
            <w:del w:id="438" w:author="USA" w:date="2025-08-28T13:12:00Z" w16du:dateUtc="2025-08-28T17:12:00Z">
              <w:r w:rsidRPr="001E2DEC" w:rsidDel="00A70C5E">
                <w:rPr>
                  <w:rFonts w:eastAsia="Batang"/>
                  <w:sz w:val="20"/>
                </w:rPr>
                <w:delText>9</w:delText>
              </w:r>
            </w:del>
            <w:ins w:id="439" w:author="USA" w:date="2025-08-28T13:12:00Z" w16du:dateUtc="2025-08-28T17:12:00Z">
              <w:r w:rsidR="00A70C5E" w:rsidRPr="001E2DEC">
                <w:rPr>
                  <w:rFonts w:eastAsia="Batang"/>
                  <w:sz w:val="20"/>
                </w:rPr>
                <w:t>10</w:t>
              </w:r>
            </w:ins>
            <w:r w:rsidRPr="001E2DEC">
              <w:rPr>
                <w:rFonts w:eastAsia="Batang"/>
                <w:sz w:val="20"/>
              </w:rPr>
              <w:t xml:space="preserve"> = unmarked obstruction (anything that restricts, endangers, or interferes with navigation). Type of AtoN should be denoted as 1 = reference point. Should be accompanied by a message 14 that provides a description of the hazard, e.g., vessel aground.</w:t>
            </w:r>
          </w:p>
          <w:p w14:paraId="1C57FAD6" w14:textId="77777777" w:rsidR="00B41E1D"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40" w:author="USA" w:date="2025-08-28T13:12:00Z" w16du:dateUtc="2025-08-28T17:12:00Z"/>
                <w:rFonts w:eastAsia="Batang"/>
                <w:sz w:val="20"/>
              </w:rPr>
            </w:pPr>
            <w:r w:rsidRPr="001E2DEC">
              <w:rPr>
                <w:rFonts w:eastAsia="Batang"/>
                <w:sz w:val="20"/>
              </w:rPr>
              <w:t>1</w:t>
            </w:r>
            <w:ins w:id="441" w:author="USA" w:date="2025-08-28T13:12:00Z" w16du:dateUtc="2025-08-28T17:12:00Z">
              <w:r w:rsidR="00A70C5E" w:rsidRPr="001E2DEC">
                <w:rPr>
                  <w:rFonts w:eastAsia="Batang"/>
                  <w:sz w:val="20"/>
                </w:rPr>
                <w:t>1</w:t>
              </w:r>
            </w:ins>
            <w:del w:id="442" w:author="USA" w:date="2025-08-28T13:12:00Z" w16du:dateUtc="2025-08-28T17:12:00Z">
              <w:r w:rsidRPr="001E2DEC" w:rsidDel="00A70C5E">
                <w:rPr>
                  <w:rFonts w:eastAsia="Batang"/>
                  <w:sz w:val="20"/>
                </w:rPr>
                <w:delText>0</w:delText>
              </w:r>
            </w:del>
            <w:r w:rsidRPr="001E2DEC">
              <w:rPr>
                <w:rFonts w:eastAsia="Batang"/>
                <w:sz w:val="20"/>
              </w:rPr>
              <w:t>-15 = reserved for future use.</w:t>
            </w:r>
          </w:p>
          <w:p w14:paraId="639CF2CD" w14:textId="77777777" w:rsidR="00A70C5E" w:rsidRPr="001E2DEC"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43" w:author="USA" w:date="2025-08-28T13:12:00Z" w16du:dateUtc="2025-08-28T17:12:00Z"/>
                <w:rFonts w:eastAsia="Batang"/>
                <w:sz w:val="20"/>
              </w:rPr>
            </w:pPr>
          </w:p>
          <w:p w14:paraId="524AA5D6" w14:textId="408052FB" w:rsidR="00A70C5E" w:rsidRPr="00B41E1D" w:rsidRDefault="00A70C5E"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ins w:id="444" w:author="USA" w:date="2025-08-28T13:12:00Z" w16du:dateUtc="2025-08-28T17:12:00Z">
              <w:r w:rsidRPr="001E2DEC">
                <w:rPr>
                  <w:rFonts w:eastAsia="SimSun"/>
                  <w:bCs/>
                  <w:kern w:val="2"/>
                  <w:sz w:val="20"/>
                  <w:lang w:val="en-US" w:eastAsia="zh-CN"/>
                </w:rPr>
                <w:t>NOTE – AtoN off-station may accompany their report with a Message 14 stating: OFF_STATION.</w:t>
              </w:r>
            </w:ins>
          </w:p>
        </w:tc>
      </w:tr>
      <w:tr w:rsidR="00B41E1D" w:rsidRPr="00B41E1D" w14:paraId="73F0254D" w14:textId="77777777" w:rsidTr="009F075D">
        <w:trPr>
          <w:cantSplit/>
          <w:jc w:val="center"/>
        </w:trPr>
        <w:tc>
          <w:tcPr>
            <w:tcW w:w="1682" w:type="dxa"/>
            <w:vAlign w:val="center"/>
          </w:tcPr>
          <w:p w14:paraId="798F289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AtoN Status bits</w:t>
            </w:r>
          </w:p>
        </w:tc>
        <w:tc>
          <w:tcPr>
            <w:tcW w:w="1145" w:type="dxa"/>
            <w:vAlign w:val="center"/>
          </w:tcPr>
          <w:p w14:paraId="04161D1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8</w:t>
            </w:r>
          </w:p>
        </w:tc>
        <w:tc>
          <w:tcPr>
            <w:tcW w:w="6806" w:type="dxa"/>
            <w:vAlign w:val="center"/>
          </w:tcPr>
          <w:p w14:paraId="5F6730E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the indication of the AtoN status. See IALA Recommendation R0126, The Use of the AIS in Marine AtoN Services.</w:t>
            </w:r>
          </w:p>
          <w:p w14:paraId="14CC128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00000000 = default</w:t>
            </w:r>
          </w:p>
        </w:tc>
      </w:tr>
      <w:tr w:rsidR="00B41E1D" w:rsidRPr="00B41E1D" w:rsidDel="00617535" w14:paraId="20473730" w14:textId="538CFE17" w:rsidTr="009F075D">
        <w:trPr>
          <w:cantSplit/>
          <w:jc w:val="center"/>
          <w:del w:id="445" w:author="USA" w:date="2025-08-28T14:01:00Z"/>
        </w:trPr>
        <w:tc>
          <w:tcPr>
            <w:tcW w:w="1682" w:type="dxa"/>
            <w:vAlign w:val="center"/>
          </w:tcPr>
          <w:p w14:paraId="5ED3EDC3" w14:textId="4DF45EDB"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46" w:author="USA" w:date="2025-08-28T14:01:00Z" w16du:dateUtc="2025-08-28T18:01:00Z"/>
                <w:rFonts w:eastAsia="Batang"/>
                <w:sz w:val="20"/>
              </w:rPr>
            </w:pPr>
            <w:del w:id="447" w:author="USA" w:date="2025-08-28T13:14:00Z" w16du:dateUtc="2025-08-28T17:14:00Z">
              <w:r w:rsidRPr="001E2DEC" w:rsidDel="00A70C5E">
                <w:rPr>
                  <w:rFonts w:eastAsia="Batang"/>
                  <w:sz w:val="20"/>
                </w:rPr>
                <w:lastRenderedPageBreak/>
                <w:delText>Rebroadcast Flag</w:delText>
              </w:r>
            </w:del>
          </w:p>
        </w:tc>
        <w:tc>
          <w:tcPr>
            <w:tcW w:w="1145" w:type="dxa"/>
            <w:vAlign w:val="center"/>
          </w:tcPr>
          <w:p w14:paraId="0355362C" w14:textId="32E7E062"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448" w:author="USA" w:date="2025-08-28T14:01:00Z" w16du:dateUtc="2025-08-28T18:01:00Z"/>
                <w:rFonts w:eastAsia="Batang"/>
                <w:sz w:val="20"/>
              </w:rPr>
            </w:pPr>
            <w:del w:id="449" w:author="USA" w:date="2025-08-28T13:14:00Z" w16du:dateUtc="2025-08-28T17:14:00Z">
              <w:r w:rsidRPr="001E2DEC" w:rsidDel="00A70C5E">
                <w:rPr>
                  <w:rFonts w:eastAsia="Batang"/>
                  <w:sz w:val="20"/>
                </w:rPr>
                <w:delText>1</w:delText>
              </w:r>
            </w:del>
          </w:p>
        </w:tc>
        <w:tc>
          <w:tcPr>
            <w:tcW w:w="6806" w:type="dxa"/>
            <w:vAlign w:val="center"/>
          </w:tcPr>
          <w:p w14:paraId="770BF1C6" w14:textId="0497EDDE"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50" w:author="USA" w:date="2025-08-28T14:01:00Z" w16du:dateUtc="2025-08-28T18:01:00Z"/>
                <w:rFonts w:eastAsia="Batang"/>
                <w:sz w:val="20"/>
              </w:rPr>
            </w:pPr>
            <w:del w:id="451" w:author="USA" w:date="2025-08-28T13:14:00Z" w16du:dateUtc="2025-08-28T17:14:00Z">
              <w:r w:rsidRPr="001E2DEC" w:rsidDel="00A70C5E">
                <w:rPr>
                  <w:rFonts w:eastAsia="Batang"/>
                  <w:sz w:val="20"/>
                </w:rPr>
                <w:delText>Use to indicate whether this AtoN Report should be rebroadcasted upon receipt; to extend the range of the original report.</w:delText>
              </w:r>
              <w:r w:rsidRPr="001E2DEC" w:rsidDel="00A70C5E">
                <w:rPr>
                  <w:rFonts w:eastAsia="Batang"/>
                  <w:sz w:val="20"/>
                </w:rPr>
                <w:br/>
                <w:delText>0 = do not rebroadcast = default</w:delText>
              </w:r>
              <w:r w:rsidRPr="001E2DEC" w:rsidDel="00A70C5E">
                <w:rPr>
                  <w:rFonts w:eastAsia="Batang"/>
                  <w:sz w:val="20"/>
                </w:rPr>
                <w:br/>
                <w:delText>1 = rebroadcast this report</w:delText>
              </w:r>
            </w:del>
          </w:p>
        </w:tc>
      </w:tr>
      <w:tr w:rsidR="00B41E1D" w:rsidRPr="00B41E1D" w:rsidDel="00617535" w14:paraId="4A63F4D4" w14:textId="470CFC2B" w:rsidTr="009F075D">
        <w:trPr>
          <w:cantSplit/>
          <w:jc w:val="center"/>
          <w:del w:id="452" w:author="USA" w:date="2025-08-28T14:01:00Z"/>
        </w:trPr>
        <w:tc>
          <w:tcPr>
            <w:tcW w:w="1682" w:type="dxa"/>
            <w:vAlign w:val="center"/>
          </w:tcPr>
          <w:p w14:paraId="671CF963" w14:textId="2ED14146"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53" w:author="USA" w:date="2025-08-28T14:01:00Z" w16du:dateUtc="2025-08-28T18:01:00Z"/>
                <w:rFonts w:eastAsia="Batang"/>
                <w:sz w:val="20"/>
              </w:rPr>
            </w:pPr>
            <w:del w:id="454" w:author="USA" w:date="2025-08-28T14:01:00Z" w16du:dateUtc="2025-08-28T18:01:00Z">
              <w:r w:rsidRPr="001E2DEC" w:rsidDel="00617535">
                <w:rPr>
                  <w:rFonts w:eastAsia="Batang"/>
                  <w:sz w:val="20"/>
                </w:rPr>
                <w:delText>AtoN Report Originator</w:delText>
              </w:r>
            </w:del>
          </w:p>
        </w:tc>
        <w:tc>
          <w:tcPr>
            <w:tcW w:w="1145" w:type="dxa"/>
            <w:vAlign w:val="center"/>
          </w:tcPr>
          <w:p w14:paraId="5D9839B5" w14:textId="25F8E16F"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455" w:author="USA" w:date="2025-08-28T14:01:00Z" w16du:dateUtc="2025-08-28T18:01:00Z"/>
                <w:rFonts w:eastAsia="Batang"/>
                <w:sz w:val="20"/>
              </w:rPr>
            </w:pPr>
            <w:del w:id="456" w:author="USA" w:date="2025-08-28T14:01:00Z" w16du:dateUtc="2025-08-28T18:01:00Z">
              <w:r w:rsidRPr="001E2DEC" w:rsidDel="00617535">
                <w:rPr>
                  <w:rFonts w:eastAsia="Batang"/>
                  <w:sz w:val="20"/>
                </w:rPr>
                <w:delText>1</w:delText>
              </w:r>
            </w:del>
          </w:p>
        </w:tc>
        <w:tc>
          <w:tcPr>
            <w:tcW w:w="6806" w:type="dxa"/>
            <w:vAlign w:val="center"/>
          </w:tcPr>
          <w:p w14:paraId="33EAC06D" w14:textId="3DF9C881"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57" w:author="USA" w:date="2025-08-28T14:01:00Z" w16du:dateUtc="2025-08-28T18:01:00Z"/>
                <w:rFonts w:eastAsia="Batang"/>
                <w:sz w:val="20"/>
              </w:rPr>
            </w:pPr>
            <w:del w:id="458" w:author="USA" w:date="2025-08-28T14:01:00Z" w16du:dateUtc="2025-08-28T18:01:00Z">
              <w:r w:rsidRPr="001E2DEC" w:rsidDel="00617535">
                <w:rPr>
                  <w:rFonts w:eastAsia="Batang"/>
                  <w:sz w:val="20"/>
                </w:rPr>
                <w:delText>Denotes the originator of the report.</w:delText>
              </w:r>
            </w:del>
          </w:p>
          <w:p w14:paraId="4FE4F01C" w14:textId="0849F3DB"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59" w:author="USA" w:date="2025-08-28T14:01:00Z" w16du:dateUtc="2025-08-28T18:01:00Z"/>
                <w:rFonts w:eastAsia="Batang"/>
                <w:sz w:val="20"/>
              </w:rPr>
            </w:pPr>
            <w:del w:id="460" w:author="USA" w:date="2025-08-28T14:01:00Z" w16du:dateUtc="2025-08-28T18:01:00Z">
              <w:r w:rsidRPr="001E2DEC" w:rsidDel="00617535">
                <w:rPr>
                  <w:rFonts w:eastAsia="Batang"/>
                  <w:sz w:val="20"/>
                </w:rPr>
                <w:delText>0 = competent authority originated report = default</w:delText>
              </w:r>
            </w:del>
          </w:p>
          <w:p w14:paraId="1CDC4C33" w14:textId="25EE6E5F"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61" w:author="USA" w:date="2025-08-28T14:01:00Z" w16du:dateUtc="2025-08-28T18:01:00Z"/>
                <w:rFonts w:eastAsia="Batang"/>
                <w:sz w:val="20"/>
              </w:rPr>
            </w:pPr>
            <w:del w:id="462" w:author="USA" w:date="2025-08-28T14:01:00Z" w16du:dateUtc="2025-08-28T18:01:00Z">
              <w:r w:rsidRPr="001E2DEC" w:rsidDel="00617535">
                <w:rPr>
                  <w:rFonts w:eastAsia="Batang"/>
                  <w:sz w:val="20"/>
                </w:rPr>
                <w:delText>1 = vessel originated report</w:delText>
              </w:r>
            </w:del>
          </w:p>
        </w:tc>
      </w:tr>
      <w:tr w:rsidR="00B41E1D" w:rsidRPr="00B41E1D" w14:paraId="0FD4E401" w14:textId="77777777" w:rsidTr="009F075D">
        <w:trPr>
          <w:cantSplit/>
          <w:jc w:val="center"/>
        </w:trPr>
        <w:tc>
          <w:tcPr>
            <w:tcW w:w="1682" w:type="dxa"/>
            <w:vAlign w:val="center"/>
          </w:tcPr>
          <w:p w14:paraId="77B43A9C" w14:textId="72EF88E5"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1E2DEC">
              <w:rPr>
                <w:rFonts w:eastAsia="Batang"/>
                <w:sz w:val="20"/>
              </w:rPr>
              <w:t>AtoN Confirmation</w:t>
            </w:r>
            <w:ins w:id="463" w:author="USA" w:date="2025-08-28T13:15:00Z" w16du:dateUtc="2025-08-28T17:15:00Z">
              <w:r w:rsidR="00A70C5E" w:rsidRPr="001E2DEC">
                <w:rPr>
                  <w:rFonts w:eastAsia="Batang"/>
                  <w:sz w:val="20"/>
                </w:rPr>
                <w:t xml:space="preserve"> / </w:t>
              </w:r>
              <w:r w:rsidR="00A70C5E" w:rsidRPr="001E2DEC">
                <w:rPr>
                  <w:rFonts w:eastAsia="SimSun"/>
                  <w:bCs/>
                  <w:kern w:val="2"/>
                  <w:sz w:val="20"/>
                  <w:lang w:val="en-US" w:eastAsia="zh-CN"/>
                </w:rPr>
                <w:t>Discrepancy</w:t>
              </w:r>
            </w:ins>
            <w:r w:rsidRPr="001E2DEC">
              <w:rPr>
                <w:rFonts w:eastAsia="Batang"/>
                <w:sz w:val="20"/>
              </w:rPr>
              <w:t xml:space="preserve"> Flag</w:t>
            </w:r>
          </w:p>
        </w:tc>
        <w:tc>
          <w:tcPr>
            <w:tcW w:w="1145" w:type="dxa"/>
            <w:vAlign w:val="center"/>
          </w:tcPr>
          <w:p w14:paraId="58396B75" w14:textId="28794112"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del w:id="464" w:author="USA" w:date="2025-08-28T13:15:00Z" w16du:dateUtc="2025-08-28T17:15:00Z">
              <w:r w:rsidRPr="00B41E1D" w:rsidDel="00A70C5E">
                <w:rPr>
                  <w:rFonts w:eastAsia="Batang"/>
                  <w:sz w:val="20"/>
                </w:rPr>
                <w:delText>2</w:delText>
              </w:r>
            </w:del>
            <w:ins w:id="465" w:author="USA" w:date="2025-08-28T13:15:00Z" w16du:dateUtc="2025-08-28T17:15:00Z">
              <w:r w:rsidR="00A70C5E">
                <w:rPr>
                  <w:rFonts w:eastAsia="Batang"/>
                  <w:sz w:val="20"/>
                </w:rPr>
                <w:t>1</w:t>
              </w:r>
            </w:ins>
          </w:p>
        </w:tc>
        <w:tc>
          <w:tcPr>
            <w:tcW w:w="6806" w:type="dxa"/>
            <w:vAlign w:val="center"/>
          </w:tcPr>
          <w:p w14:paraId="6F540F35" w14:textId="6C51F373" w:rsidR="00617535"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66" w:author="USA" w:date="2025-08-28T14:02:00Z" w16du:dateUtc="2025-08-28T18:02:00Z"/>
                <w:rFonts w:eastAsia="Batang"/>
                <w:sz w:val="20"/>
              </w:rPr>
            </w:pPr>
            <w:r w:rsidRPr="001E2DEC">
              <w:rPr>
                <w:rFonts w:eastAsia="Batang"/>
                <w:sz w:val="20"/>
              </w:rPr>
              <w:t xml:space="preserve">This parameter may be used by competent authorities to seek confirmation(s) on the position and/or status of this </w:t>
            </w:r>
            <w:del w:id="467" w:author="USA" w:date="2025-09-08T09:38:00Z" w16du:dateUtc="2025-09-08T13:38:00Z">
              <w:r w:rsidRPr="001E2DEC" w:rsidDel="002F4B10">
                <w:rPr>
                  <w:rFonts w:eastAsia="Batang"/>
                  <w:sz w:val="20"/>
                </w:rPr>
                <w:delText xml:space="preserve">reported </w:delText>
              </w:r>
            </w:del>
            <w:r w:rsidRPr="001E2DEC">
              <w:rPr>
                <w:rFonts w:eastAsia="Batang"/>
                <w:sz w:val="20"/>
              </w:rPr>
              <w:t>AtoN</w:t>
            </w:r>
            <w:ins w:id="468" w:author="USA" w:date="2025-09-05T04:04:00Z" w16du:dateUtc="2025-09-05T08:04:00Z">
              <w:r w:rsidR="00C60047">
                <w:rPr>
                  <w:rFonts w:eastAsia="Batang"/>
                  <w:sz w:val="20"/>
                </w:rPr>
                <w:t>;</w:t>
              </w:r>
            </w:ins>
            <w:del w:id="469" w:author="USA" w:date="2025-09-05T04:04:00Z" w16du:dateUtc="2025-09-05T08:04:00Z">
              <w:r w:rsidRPr="001E2DEC" w:rsidDel="00C60047">
                <w:rPr>
                  <w:rFonts w:eastAsia="Batang"/>
                  <w:sz w:val="20"/>
                </w:rPr>
                <w:delText>.</w:delText>
              </w:r>
            </w:del>
            <w:r w:rsidRPr="001E2DEC">
              <w:rPr>
                <w:rFonts w:eastAsia="Batang"/>
                <w:sz w:val="20"/>
              </w:rPr>
              <w:t xml:space="preserve"> </w:t>
            </w:r>
          </w:p>
          <w:p w14:paraId="3F7F0F78" w14:textId="77777777" w:rsidR="00617535" w:rsidRPr="001E2DEC"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70" w:author="USA" w:date="2025-08-28T14:02:00Z" w16du:dateUtc="2025-08-28T18:02:00Z"/>
                <w:rFonts w:eastAsia="Batang"/>
                <w:sz w:val="20"/>
              </w:rPr>
            </w:pPr>
          </w:p>
          <w:p w14:paraId="0456DC30" w14:textId="77777777" w:rsidR="00617535" w:rsidRPr="001E2DEC"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71" w:author="USA" w:date="2025-08-28T14:03:00Z" w16du:dateUtc="2025-08-28T18:03:00Z"/>
                <w:rFonts w:eastAsia="Batang"/>
                <w:sz w:val="20"/>
              </w:rPr>
            </w:pPr>
            <w:ins w:id="472" w:author="USA" w:date="2025-08-28T14:03:00Z" w16du:dateUtc="2025-08-28T18:03:00Z">
              <w:r w:rsidRPr="001E2DEC">
                <w:rPr>
                  <w:rFonts w:eastAsia="Batang"/>
                  <w:sz w:val="20"/>
                </w:rPr>
                <w:t xml:space="preserve">0 = no confirmation requested = default; </w:t>
              </w:r>
            </w:ins>
          </w:p>
          <w:p w14:paraId="2DDC39DA" w14:textId="70C1E3B0" w:rsidR="00B41E1D"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473" w:author="USA" w:date="2025-08-28T14:04:00Z" w16du:dateUtc="2025-08-28T18:04:00Z">
              <w:r w:rsidRPr="001E2DEC" w:rsidDel="00617535">
                <w:rPr>
                  <w:rFonts w:eastAsia="Batang"/>
                  <w:sz w:val="20"/>
                </w:rPr>
                <w:delText xml:space="preserve">If Source ID = 00MIDxxxx or 99MIDxxxx, </w:delText>
              </w:r>
            </w:del>
            <w:del w:id="474" w:author="USA" w:date="2025-08-28T14:03:00Z" w16du:dateUtc="2025-08-28T18:03:00Z">
              <w:r w:rsidRPr="001E2DEC" w:rsidDel="00617535">
                <w:rPr>
                  <w:rFonts w:eastAsia="Batang"/>
                  <w:sz w:val="20"/>
                </w:rPr>
                <w:delText xml:space="preserve">0 = no confirmation requested = default; </w:delText>
              </w:r>
            </w:del>
            <w:r w:rsidRPr="001E2DEC">
              <w:rPr>
                <w:rFonts w:eastAsia="Batang"/>
                <w:sz w:val="20"/>
              </w:rPr>
              <w:t>1 = confirmation requested</w:t>
            </w:r>
            <w:del w:id="475" w:author="USA" w:date="2025-08-28T14:04:00Z" w16du:dateUtc="2025-08-28T18:04:00Z">
              <w:r w:rsidRPr="001E2DEC" w:rsidDel="00617535">
                <w:rPr>
                  <w:rFonts w:eastAsia="Batang"/>
                  <w:sz w:val="20"/>
                </w:rPr>
                <w:delText>.</w:delText>
              </w:r>
            </w:del>
          </w:p>
          <w:p w14:paraId="2C898A87" w14:textId="77777777" w:rsidR="00617535" w:rsidRPr="001E2DEC"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p w14:paraId="592875E6" w14:textId="459E43C0" w:rsidR="00B41E1D" w:rsidRPr="001E2DEC"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1E2DEC">
              <w:rPr>
                <w:rFonts w:eastAsia="Batang"/>
                <w:sz w:val="20"/>
              </w:rPr>
              <w:t xml:space="preserve">If a confirmation is requested, the latest request </w:t>
            </w:r>
            <w:del w:id="476" w:author="USA" w:date="2025-08-28T14:08:00Z" w16du:dateUtc="2025-08-28T18:08:00Z">
              <w:r w:rsidRPr="001E2DEC" w:rsidDel="000B1F81">
                <w:rPr>
                  <w:rFonts w:eastAsia="Batang"/>
                  <w:sz w:val="20"/>
                </w:rPr>
                <w:delText xml:space="preserve">received by the vessel </w:delText>
              </w:r>
            </w:del>
            <w:r w:rsidRPr="001E2DEC">
              <w:rPr>
                <w:rFonts w:eastAsia="Batang"/>
                <w:sz w:val="20"/>
              </w:rPr>
              <w:t xml:space="preserve">should be </w:t>
            </w:r>
            <w:del w:id="477" w:author="USA" w:date="2025-08-28T14:09:00Z" w16du:dateUtc="2025-08-28T18:09:00Z">
              <w:r w:rsidRPr="001E2DEC" w:rsidDel="000B1F81">
                <w:rPr>
                  <w:rFonts w:eastAsia="Batang"/>
                  <w:sz w:val="20"/>
                </w:rPr>
                <w:delText xml:space="preserve">automatically </w:delText>
              </w:r>
            </w:del>
            <w:r w:rsidRPr="001E2DEC">
              <w:rPr>
                <w:rFonts w:eastAsia="Batang"/>
                <w:sz w:val="20"/>
              </w:rPr>
              <w:t xml:space="preserve">retained for at least 24 hours or until </w:t>
            </w:r>
            <w:del w:id="478" w:author="USA" w:date="2025-08-28T14:10:00Z" w16du:dateUtc="2025-08-28T18:10:00Z">
              <w:r w:rsidRPr="001E2DEC" w:rsidDel="000B1F81">
                <w:rPr>
                  <w:rFonts w:eastAsia="Batang"/>
                  <w:sz w:val="20"/>
                </w:rPr>
                <w:delText xml:space="preserve">overridden by </w:delText>
              </w:r>
            </w:del>
            <w:r w:rsidRPr="001E2DEC">
              <w:rPr>
                <w:rFonts w:eastAsia="Batang"/>
                <w:sz w:val="20"/>
              </w:rPr>
              <w:t>a no confirmation requested message</w:t>
            </w:r>
            <w:ins w:id="479" w:author="USA" w:date="2025-08-28T14:10:00Z" w16du:dateUtc="2025-08-28T18:10:00Z">
              <w:r w:rsidR="000B1F81" w:rsidRPr="001E2DEC">
                <w:rPr>
                  <w:rFonts w:eastAsia="Batang"/>
                  <w:sz w:val="20"/>
                </w:rPr>
                <w:t xml:space="preserve"> overrides it</w:t>
              </w:r>
            </w:ins>
            <w:r w:rsidRPr="001E2DEC">
              <w:rPr>
                <w:rFonts w:eastAsia="Batang"/>
                <w:sz w:val="20"/>
              </w:rPr>
              <w:t xml:space="preserve">. </w:t>
            </w:r>
            <w:del w:id="480" w:author="USA" w:date="2025-08-28T14:11:00Z" w16du:dateUtc="2025-08-28T18:11:00Z">
              <w:r w:rsidRPr="001E2DEC" w:rsidDel="000B1F81">
                <w:rPr>
                  <w:rFonts w:eastAsia="Batang"/>
                  <w:sz w:val="20"/>
                </w:rPr>
                <w:delText>If the vessel should come</w:delText>
              </w:r>
            </w:del>
            <w:ins w:id="481" w:author="USA" w:date="2025-08-28T14:11:00Z" w16du:dateUtc="2025-08-28T18:11:00Z">
              <w:r w:rsidR="000B1F81" w:rsidRPr="001E2DEC">
                <w:rPr>
                  <w:rFonts w:eastAsia="Batang"/>
                  <w:sz w:val="20"/>
                </w:rPr>
                <w:t>Recipients</w:t>
              </w:r>
            </w:ins>
            <w:r w:rsidRPr="001E2DEC">
              <w:rPr>
                <w:rFonts w:eastAsia="Batang"/>
                <w:sz w:val="20"/>
              </w:rPr>
              <w:t xml:space="preserve"> within 2000 m of the reported AtoN </w:t>
            </w:r>
            <w:del w:id="482" w:author="USA" w:date="2025-08-28T14:11:00Z" w16du:dateUtc="2025-08-28T18:11:00Z">
              <w:r w:rsidRPr="001E2DEC" w:rsidDel="000B1F81">
                <w:rPr>
                  <w:rFonts w:eastAsia="Batang"/>
                  <w:sz w:val="20"/>
                </w:rPr>
                <w:delText>it should rebroadcast its</w:delText>
              </w:r>
            </w:del>
            <w:ins w:id="483" w:author="USA" w:date="2025-08-28T14:11:00Z" w16du:dateUtc="2025-08-28T18:11:00Z">
              <w:r w:rsidR="000B1F81" w:rsidRPr="001E2DEC">
                <w:rPr>
                  <w:rFonts w:eastAsia="Batang"/>
                  <w:sz w:val="20"/>
                </w:rPr>
                <w:t>are requested</w:t>
              </w:r>
            </w:ins>
            <w:ins w:id="484" w:author="USA" w:date="2025-08-28T14:12:00Z" w16du:dateUtc="2025-08-28T18:12:00Z">
              <w:r w:rsidR="000B1F81" w:rsidRPr="001E2DEC">
                <w:rPr>
                  <w:rFonts w:eastAsia="Batang"/>
                  <w:sz w:val="20"/>
                </w:rPr>
                <w:t xml:space="preserve"> to repeat the last message received but with the Ato</w:t>
              </w:r>
            </w:ins>
            <w:ins w:id="485" w:author="USA" w:date="2025-08-28T14:13:00Z" w16du:dateUtc="2025-08-28T18:13:00Z">
              <w:r w:rsidR="000B1F81" w:rsidRPr="001E2DEC">
                <w:rPr>
                  <w:rFonts w:eastAsia="Batang"/>
                  <w:sz w:val="20"/>
                </w:rPr>
                <w:t xml:space="preserve">N’s </w:t>
              </w:r>
            </w:ins>
            <w:del w:id="486" w:author="USA" w:date="2025-08-28T14:13:00Z" w16du:dateUtc="2025-08-28T18:13:00Z">
              <w:r w:rsidRPr="001E2DEC" w:rsidDel="000B1F81">
                <w:rPr>
                  <w:rFonts w:eastAsia="Batang"/>
                  <w:sz w:val="20"/>
                </w:rPr>
                <w:delText xml:space="preserve"> latest confirmation request message unchanged or updated with the </w:delText>
              </w:r>
            </w:del>
            <w:r w:rsidRPr="001E2DEC">
              <w:rPr>
                <w:rFonts w:eastAsia="Batang"/>
                <w:sz w:val="20"/>
              </w:rPr>
              <w:t xml:space="preserve">observed latitude, longitude, AtoN On-station </w:t>
            </w:r>
            <w:del w:id="487" w:author="USA" w:date="2025-09-08T09:38:00Z" w16du:dateUtc="2025-09-08T13:38:00Z">
              <w:r w:rsidRPr="001E2DEC" w:rsidDel="00DD037D">
                <w:rPr>
                  <w:rFonts w:eastAsia="Batang"/>
                  <w:sz w:val="20"/>
                </w:rPr>
                <w:delText>S</w:delText>
              </w:r>
            </w:del>
            <w:ins w:id="488" w:author="USA" w:date="2025-09-08T09:38:00Z" w16du:dateUtc="2025-09-08T13:38:00Z">
              <w:r w:rsidR="00DD037D">
                <w:rPr>
                  <w:rFonts w:eastAsia="Batang"/>
                  <w:sz w:val="20"/>
                </w:rPr>
                <w:t>s</w:t>
              </w:r>
            </w:ins>
            <w:r w:rsidRPr="001E2DEC">
              <w:rPr>
                <w:rFonts w:eastAsia="Batang"/>
                <w:sz w:val="20"/>
              </w:rPr>
              <w:t>tatus, and AtoN Status bits.</w:t>
            </w:r>
            <w:ins w:id="489" w:author="USA" w:date="2025-08-28T14:13:00Z" w16du:dateUtc="2025-08-28T18:13:00Z">
              <w:r w:rsidR="000B1F81" w:rsidRPr="001E2DEC">
                <w:rPr>
                  <w:rFonts w:eastAsia="Batang"/>
                  <w:sz w:val="20"/>
                </w:rPr>
                <w:t xml:space="preserve"> </w:t>
              </w:r>
              <w:r w:rsidR="000B1F81" w:rsidRPr="001E2DEC">
                <w:rPr>
                  <w:rFonts w:eastAsia="Calibri"/>
                  <w:sz w:val="20"/>
                  <w:lang w:val="en-US" w:eastAsia="zh-CN"/>
                </w:rPr>
                <w:t xml:space="preserve">, all other parameters unchanged. Similarly, a vessel reporting a </w:t>
              </w:r>
            </w:ins>
            <w:ins w:id="490" w:author="USA" w:date="2025-09-05T04:22:00Z" w16du:dateUtc="2025-09-05T08:22:00Z">
              <w:r w:rsidR="00A97CEA">
                <w:rPr>
                  <w:rFonts w:eastAsia="Calibri"/>
                  <w:sz w:val="20"/>
                  <w:lang w:val="en-US" w:eastAsia="zh-CN"/>
                </w:rPr>
                <w:t xml:space="preserve">hazard or AtoN </w:t>
              </w:r>
            </w:ins>
            <w:ins w:id="491" w:author="USA" w:date="2025-08-28T14:13:00Z" w16du:dateUtc="2025-08-28T18:13:00Z">
              <w:r w:rsidR="000B1F81" w:rsidRPr="001E2DEC">
                <w:rPr>
                  <w:rFonts w:eastAsia="Calibri"/>
                  <w:sz w:val="20"/>
                  <w:lang w:val="en-US" w:eastAsia="zh-CN"/>
                </w:rPr>
                <w:t>discrepancy should report the same parameters.</w:t>
              </w:r>
            </w:ins>
          </w:p>
          <w:p w14:paraId="003FEE1F" w14:textId="2DB024A7"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92" w:author="USA" w:date="2025-08-28T14:06:00Z" w16du:dateUtc="2025-08-28T18:06:00Z"/>
                <w:rFonts w:eastAsia="Batang"/>
                <w:sz w:val="20"/>
              </w:rPr>
            </w:pPr>
            <w:del w:id="493" w:author="USA" w:date="2025-08-28T14:06:00Z" w16du:dateUtc="2025-08-28T18:06:00Z">
              <w:r w:rsidRPr="001E2DEC" w:rsidDel="00617535">
                <w:rPr>
                  <w:rFonts w:eastAsia="Batang"/>
                  <w:sz w:val="20"/>
                </w:rPr>
                <w:delText>0 = unknown or unable to confirm = default</w:delText>
              </w:r>
            </w:del>
          </w:p>
          <w:p w14:paraId="2F9ECE84" w14:textId="74980D45"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94" w:author="USA" w:date="2025-08-28T14:06:00Z" w16du:dateUtc="2025-08-28T18:06:00Z"/>
                <w:rFonts w:eastAsia="Batang"/>
                <w:sz w:val="20"/>
              </w:rPr>
            </w:pPr>
            <w:del w:id="495" w:author="USA" w:date="2025-08-28T14:06:00Z" w16du:dateUtc="2025-08-28T18:06:00Z">
              <w:r w:rsidRPr="001E2DEC" w:rsidDel="00617535">
                <w:rPr>
                  <w:rFonts w:eastAsia="Batang"/>
                  <w:sz w:val="20"/>
                </w:rPr>
                <w:delText>1 = reported latitude, longitude, AtoN On-station Status, and AtoN Status bits confirmed, unchanged</w:delText>
              </w:r>
            </w:del>
          </w:p>
          <w:p w14:paraId="7A655AB8" w14:textId="688583AD" w:rsidR="00B41E1D" w:rsidRPr="001E2DEC" w:rsidDel="00617535"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96" w:author="USA" w:date="2025-08-28T14:06:00Z" w16du:dateUtc="2025-08-28T18:06:00Z"/>
                <w:rFonts w:eastAsia="Batang"/>
                <w:sz w:val="20"/>
              </w:rPr>
            </w:pPr>
            <w:del w:id="497" w:author="USA" w:date="2025-08-28T14:06:00Z" w16du:dateUtc="2025-08-28T18:06:00Z">
              <w:r w:rsidRPr="001E2DEC" w:rsidDel="00617535">
                <w:rPr>
                  <w:rFonts w:eastAsia="Batang"/>
                  <w:sz w:val="20"/>
                </w:rPr>
                <w:delText>2 = reported latitude, longitude, AtoN On-station Status, or AtoN Status bits confirmed and updated</w:delText>
              </w:r>
            </w:del>
          </w:p>
          <w:p w14:paraId="1D5638FC" w14:textId="6519651A" w:rsidR="00B41E1D" w:rsidRPr="001E2DEC"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del w:id="498" w:author="USA" w:date="2025-08-28T14:06:00Z" w16du:dateUtc="2025-08-28T18:06:00Z">
              <w:r w:rsidRPr="001E2DEC" w:rsidDel="00617535">
                <w:rPr>
                  <w:rFonts w:eastAsia="Batang"/>
                  <w:sz w:val="20"/>
                </w:rPr>
                <w:delText>3 = reserved for future use</w:delText>
              </w:r>
            </w:del>
          </w:p>
        </w:tc>
      </w:tr>
      <w:tr w:rsidR="00B41E1D" w:rsidRPr="00B41E1D" w:rsidDel="00F56002" w14:paraId="600B2BC9" w14:textId="1A548248" w:rsidTr="009F075D">
        <w:trPr>
          <w:cantSplit/>
          <w:jc w:val="center"/>
          <w:del w:id="499" w:author="USA" w:date="2025-08-28T13:32:00Z"/>
        </w:trPr>
        <w:tc>
          <w:tcPr>
            <w:tcW w:w="1682" w:type="dxa"/>
            <w:vAlign w:val="center"/>
          </w:tcPr>
          <w:p w14:paraId="753BC6A3" w14:textId="0468CB90" w:rsidR="00B41E1D" w:rsidRPr="001E2DEC" w:rsidDel="00F56002"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500" w:author="USA" w:date="2025-08-28T13:32:00Z" w16du:dateUtc="2025-08-28T17:32:00Z"/>
                <w:rFonts w:eastAsia="Batang"/>
                <w:sz w:val="20"/>
              </w:rPr>
            </w:pPr>
            <w:del w:id="501" w:author="USA" w:date="2025-08-28T13:14:00Z" w16du:dateUtc="2025-08-28T17:14:00Z">
              <w:r w:rsidRPr="001E2DEC" w:rsidDel="00A70C5E">
                <w:rPr>
                  <w:rFonts w:eastAsia="Batang"/>
                  <w:sz w:val="20"/>
                </w:rPr>
                <w:delText>Spare</w:delText>
              </w:r>
            </w:del>
          </w:p>
        </w:tc>
        <w:tc>
          <w:tcPr>
            <w:tcW w:w="1145" w:type="dxa"/>
            <w:vAlign w:val="center"/>
          </w:tcPr>
          <w:p w14:paraId="114057F9" w14:textId="43561134" w:rsidR="00B41E1D" w:rsidRPr="001E2DEC" w:rsidDel="00F56002"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502" w:author="USA" w:date="2025-08-28T13:32:00Z" w16du:dateUtc="2025-08-28T17:32:00Z"/>
                <w:rFonts w:eastAsia="Batang"/>
                <w:sz w:val="20"/>
              </w:rPr>
            </w:pPr>
            <w:del w:id="503" w:author="USA" w:date="2025-08-28T13:14:00Z" w16du:dateUtc="2025-08-28T17:14:00Z">
              <w:r w:rsidRPr="001E2DEC" w:rsidDel="00A70C5E">
                <w:rPr>
                  <w:rFonts w:eastAsia="Batang"/>
                  <w:sz w:val="20"/>
                </w:rPr>
                <w:delText>5</w:delText>
              </w:r>
            </w:del>
          </w:p>
        </w:tc>
        <w:tc>
          <w:tcPr>
            <w:tcW w:w="6806" w:type="dxa"/>
            <w:vAlign w:val="center"/>
          </w:tcPr>
          <w:p w14:paraId="6C7BAF91" w14:textId="57DED314" w:rsidR="00B41E1D" w:rsidRPr="001E2DEC" w:rsidDel="00F56002"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504" w:author="USA" w:date="2025-08-28T13:32:00Z" w16du:dateUtc="2025-08-28T17:32:00Z"/>
                <w:rFonts w:eastAsia="Batang"/>
                <w:sz w:val="20"/>
              </w:rPr>
            </w:pPr>
            <w:del w:id="505" w:author="USA" w:date="2025-08-28T13:14:00Z" w16du:dateUtc="2025-08-28T17:14:00Z">
              <w:r w:rsidRPr="001E2DEC" w:rsidDel="00A70C5E">
                <w:rPr>
                  <w:rFonts w:eastAsia="Batang"/>
                  <w:sz w:val="20"/>
                </w:rPr>
                <w:delText>Should be set to zero. Reserved for future use</w:delText>
              </w:r>
            </w:del>
          </w:p>
        </w:tc>
      </w:tr>
      <w:tr w:rsidR="00617535" w:rsidRPr="00B41E1D" w14:paraId="46AD0502" w14:textId="77777777" w:rsidTr="009F075D">
        <w:trPr>
          <w:cantSplit/>
          <w:jc w:val="center"/>
          <w:ins w:id="506" w:author="USA" w:date="2025-08-28T14:06:00Z"/>
        </w:trPr>
        <w:tc>
          <w:tcPr>
            <w:tcW w:w="1682" w:type="dxa"/>
            <w:vAlign w:val="center"/>
          </w:tcPr>
          <w:p w14:paraId="61386D68" w14:textId="74FAC2EE" w:rsidR="00617535" w:rsidRPr="001E2DEC"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507" w:author="USA" w:date="2025-08-28T14:06:00Z" w16du:dateUtc="2025-08-28T18:06:00Z"/>
                <w:rFonts w:eastAsia="Batang"/>
                <w:sz w:val="20"/>
              </w:rPr>
            </w:pPr>
            <w:ins w:id="508" w:author="USA" w:date="2025-08-28T14:06:00Z" w16du:dateUtc="2025-08-28T18:06:00Z">
              <w:r w:rsidRPr="001E2DEC">
                <w:rPr>
                  <w:rFonts w:eastAsia="SimSun"/>
                  <w:bCs/>
                  <w:kern w:val="2"/>
                  <w:sz w:val="20"/>
                  <w:lang w:val="en-US" w:eastAsia="zh-CN"/>
                </w:rPr>
                <w:t>Authentication Flag</w:t>
              </w:r>
            </w:ins>
          </w:p>
        </w:tc>
        <w:tc>
          <w:tcPr>
            <w:tcW w:w="1145" w:type="dxa"/>
            <w:vAlign w:val="center"/>
          </w:tcPr>
          <w:p w14:paraId="4CCA070C" w14:textId="675DB8C2" w:rsidR="00617535" w:rsidRPr="001E2DEC" w:rsidRDefault="00617535"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509" w:author="USA" w:date="2025-08-28T14:06:00Z" w16du:dateUtc="2025-08-28T18:06:00Z"/>
                <w:rFonts w:eastAsia="Batang"/>
                <w:sz w:val="20"/>
              </w:rPr>
            </w:pPr>
            <w:ins w:id="510" w:author="USA" w:date="2025-08-28T14:06:00Z" w16du:dateUtc="2025-08-28T18:06:00Z">
              <w:r w:rsidRPr="001E2DEC">
                <w:rPr>
                  <w:rFonts w:eastAsia="Batang"/>
                  <w:sz w:val="20"/>
                </w:rPr>
                <w:t>1</w:t>
              </w:r>
            </w:ins>
          </w:p>
        </w:tc>
        <w:tc>
          <w:tcPr>
            <w:tcW w:w="6806" w:type="dxa"/>
            <w:vAlign w:val="center"/>
          </w:tcPr>
          <w:p w14:paraId="72B3DA5C" w14:textId="77777777" w:rsidR="00617535" w:rsidRPr="001E2DEC" w:rsidRDefault="00617535" w:rsidP="0061753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rPr>
                <w:ins w:id="511" w:author="USA" w:date="2025-08-28T14:07:00Z" w16du:dateUtc="2025-08-28T18:07:00Z"/>
                <w:rFonts w:eastAsia="SimSun"/>
                <w:bCs/>
                <w:kern w:val="2"/>
                <w:sz w:val="20"/>
                <w:lang w:val="en-US" w:eastAsia="zh-CN"/>
              </w:rPr>
            </w:pPr>
            <w:ins w:id="512" w:author="USA" w:date="2025-08-28T14:07:00Z" w16du:dateUtc="2025-08-28T18:07:00Z">
              <w:r w:rsidRPr="001E2DEC">
                <w:rPr>
                  <w:rFonts w:eastAsia="SimSun"/>
                  <w:bCs/>
                  <w:kern w:val="2"/>
                  <w:sz w:val="20"/>
                  <w:lang w:val="en-US" w:eastAsia="zh-CN"/>
                </w:rPr>
                <w:t>0 = this AtoN is not authenticated = default</w:t>
              </w:r>
            </w:ins>
          </w:p>
          <w:p w14:paraId="7D7D3025" w14:textId="78CCFF84" w:rsidR="00617535" w:rsidRPr="001E2DEC" w:rsidRDefault="00617535" w:rsidP="0061753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513" w:author="USA" w:date="2025-08-28T14:06:00Z" w16du:dateUtc="2025-08-28T18:06:00Z"/>
                <w:rFonts w:eastAsia="Batang"/>
                <w:sz w:val="20"/>
              </w:rPr>
            </w:pPr>
            <w:ins w:id="514" w:author="USA" w:date="2025-08-28T14:07:00Z" w16du:dateUtc="2025-08-28T18:07:00Z">
              <w:r w:rsidRPr="001E2DEC">
                <w:rPr>
                  <w:rFonts w:eastAsia="SimSun"/>
                  <w:bCs/>
                  <w:kern w:val="2"/>
                  <w:sz w:val="20"/>
                  <w:lang w:val="en-US" w:eastAsia="zh-CN"/>
                </w:rPr>
                <w:t>1 = this AtoN has been authenticated per IALA XXXX</w:t>
              </w:r>
            </w:ins>
          </w:p>
        </w:tc>
      </w:tr>
      <w:tr w:rsidR="00B41E1D" w:rsidRPr="00B41E1D" w14:paraId="12A5A180" w14:textId="77777777" w:rsidTr="009F075D">
        <w:trPr>
          <w:cantSplit/>
          <w:jc w:val="center"/>
        </w:trPr>
        <w:tc>
          <w:tcPr>
            <w:tcW w:w="1682" w:type="dxa"/>
            <w:vAlign w:val="center"/>
          </w:tcPr>
          <w:p w14:paraId="279B9D4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Number of bits</w:t>
            </w:r>
          </w:p>
        </w:tc>
        <w:tc>
          <w:tcPr>
            <w:tcW w:w="1145" w:type="dxa"/>
            <w:vAlign w:val="center"/>
          </w:tcPr>
          <w:p w14:paraId="17EC9B4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168</w:t>
            </w:r>
          </w:p>
        </w:tc>
        <w:tc>
          <w:tcPr>
            <w:tcW w:w="6806" w:type="dxa"/>
            <w:vAlign w:val="center"/>
          </w:tcPr>
          <w:p w14:paraId="6B0DFCB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Occupies one slot</w:t>
            </w:r>
          </w:p>
        </w:tc>
      </w:tr>
    </w:tbl>
    <w:p w14:paraId="77315FDF" w14:textId="77777777" w:rsidR="00B41E1D" w:rsidRPr="00B41E1D" w:rsidRDefault="00B41E1D" w:rsidP="00B41E1D">
      <w:pPr>
        <w:tabs>
          <w:tab w:val="clear" w:pos="1134"/>
          <w:tab w:val="clear" w:pos="1871"/>
          <w:tab w:val="clear" w:pos="2268"/>
        </w:tabs>
        <w:spacing w:before="0"/>
        <w:textAlignment w:val="baseline"/>
        <w:rPr>
          <w:rFonts w:eastAsia="Batang"/>
          <w:sz w:val="20"/>
          <w:lang w:eastAsia="zh-CN"/>
        </w:rPr>
      </w:pPr>
    </w:p>
    <w:p w14:paraId="3C37ECF1" w14:textId="77777777" w:rsidR="00B41E1D" w:rsidRPr="00B41E1D" w:rsidRDefault="00B41E1D" w:rsidP="00B41E1D">
      <w:pPr>
        <w:keepNext/>
        <w:spacing w:before="560" w:after="120"/>
        <w:jc w:val="center"/>
        <w:textAlignment w:val="baseline"/>
        <w:rPr>
          <w:rFonts w:eastAsia="Batang"/>
          <w:sz w:val="20"/>
        </w:rPr>
      </w:pPr>
      <w:r w:rsidRPr="00B41E1D">
        <w:rPr>
          <w:rFonts w:eastAsia="Batang"/>
          <w:caps/>
          <w:sz w:val="20"/>
        </w:rPr>
        <w:t>Table A7-42</w:t>
      </w:r>
    </w:p>
    <w:p w14:paraId="4889A800" w14:textId="77777777" w:rsidR="00B41E1D" w:rsidRPr="00B41E1D" w:rsidRDefault="00B41E1D" w:rsidP="00B41E1D">
      <w:pPr>
        <w:keepNext/>
        <w:keepLines/>
        <w:spacing w:before="0" w:after="120"/>
        <w:jc w:val="center"/>
        <w:textAlignment w:val="baseline"/>
        <w:rPr>
          <w:rFonts w:ascii="Times New Roman Bold" w:eastAsia="Batang" w:hAnsi="Times New Roman Bold"/>
          <w:b/>
          <w:sz w:val="20"/>
        </w:rPr>
      </w:pPr>
      <w:r w:rsidRPr="00B41E1D">
        <w:rPr>
          <w:rFonts w:ascii="Times New Roman Bold" w:eastAsia="Batang" w:hAnsi="Times New Roman Bold"/>
          <w:b/>
          <w:sz w:val="20"/>
        </w:rPr>
        <w:t>Type of aids-to-navigation</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6030"/>
      </w:tblGrid>
      <w:tr w:rsidR="00B41E1D" w:rsidRPr="00B41E1D" w14:paraId="4EED1F40" w14:textId="77777777" w:rsidTr="009F075D">
        <w:trPr>
          <w:cantSplit/>
          <w:jc w:val="center"/>
        </w:trPr>
        <w:tc>
          <w:tcPr>
            <w:tcW w:w="1696" w:type="dxa"/>
          </w:tcPr>
          <w:p w14:paraId="63FEE8A8"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p>
        </w:tc>
        <w:tc>
          <w:tcPr>
            <w:tcW w:w="1134" w:type="dxa"/>
            <w:noWrap/>
          </w:tcPr>
          <w:p w14:paraId="45305B02"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bCs/>
                <w:sz w:val="20"/>
              </w:rPr>
            </w:pPr>
            <w:r w:rsidRPr="00B41E1D">
              <w:rPr>
                <w:rFonts w:ascii="Times New Roman Bold" w:eastAsia="Batang" w:hAnsi="Times New Roman Bold" w:cs="Times New Roman Bold"/>
                <w:b/>
                <w:bCs/>
                <w:sz w:val="20"/>
              </w:rPr>
              <w:t>Code</w:t>
            </w:r>
          </w:p>
        </w:tc>
        <w:tc>
          <w:tcPr>
            <w:tcW w:w="6030" w:type="dxa"/>
            <w:noWrap/>
          </w:tcPr>
          <w:p w14:paraId="6B203DBB"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bCs/>
                <w:sz w:val="20"/>
              </w:rPr>
            </w:pPr>
            <w:r w:rsidRPr="00B41E1D">
              <w:rPr>
                <w:rFonts w:ascii="Times New Roman Bold" w:eastAsia="Batang" w:hAnsi="Times New Roman Bold" w:cs="Times New Roman Bold"/>
                <w:b/>
                <w:bCs/>
                <w:sz w:val="20"/>
              </w:rPr>
              <w:t>Definition (Type of aid to navigation)</w:t>
            </w:r>
          </w:p>
        </w:tc>
      </w:tr>
      <w:tr w:rsidR="00B41E1D" w:rsidRPr="00B41E1D" w14:paraId="41EE9510" w14:textId="77777777" w:rsidTr="009F075D">
        <w:trPr>
          <w:cantSplit/>
          <w:jc w:val="center"/>
        </w:trPr>
        <w:tc>
          <w:tcPr>
            <w:tcW w:w="1696" w:type="dxa"/>
            <w:vAlign w:val="center"/>
          </w:tcPr>
          <w:p w14:paraId="79D4BEE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tcPr>
          <w:p w14:paraId="71AB956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0-31</w:t>
            </w:r>
          </w:p>
        </w:tc>
        <w:tc>
          <w:tcPr>
            <w:tcW w:w="6030" w:type="dxa"/>
            <w:noWrap/>
            <w:vAlign w:val="center"/>
          </w:tcPr>
          <w:p w14:paraId="5E8F7E5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Refer to Table A7-29</w:t>
            </w:r>
          </w:p>
        </w:tc>
      </w:tr>
      <w:tr w:rsidR="00B41E1D" w:rsidRPr="00B41E1D" w14:paraId="06B78E47" w14:textId="77777777" w:rsidTr="009F075D">
        <w:trPr>
          <w:cantSplit/>
          <w:jc w:val="center"/>
        </w:trPr>
        <w:tc>
          <w:tcPr>
            <w:tcW w:w="1696" w:type="dxa"/>
            <w:vMerge w:val="restart"/>
            <w:vAlign w:val="center"/>
            <w:hideMark/>
          </w:tcPr>
          <w:p w14:paraId="78D96F4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w:t>
            </w:r>
          </w:p>
        </w:tc>
        <w:tc>
          <w:tcPr>
            <w:tcW w:w="1134" w:type="dxa"/>
            <w:noWrap/>
            <w:vAlign w:val="center"/>
            <w:hideMark/>
          </w:tcPr>
          <w:p w14:paraId="488E3F1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32</w:t>
            </w:r>
          </w:p>
        </w:tc>
        <w:tc>
          <w:tcPr>
            <w:tcW w:w="6030" w:type="dxa"/>
            <w:noWrap/>
            <w:vAlign w:val="center"/>
            <w:hideMark/>
          </w:tcPr>
          <w:p w14:paraId="141863C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Ocean Data Acquisition System (ODAS)</w:t>
            </w:r>
          </w:p>
        </w:tc>
      </w:tr>
      <w:tr w:rsidR="00B41E1D" w:rsidRPr="00B41E1D" w14:paraId="606F9F04" w14:textId="77777777" w:rsidTr="009F075D">
        <w:trPr>
          <w:cantSplit/>
          <w:jc w:val="center"/>
        </w:trPr>
        <w:tc>
          <w:tcPr>
            <w:tcW w:w="1696" w:type="dxa"/>
            <w:vMerge/>
            <w:vAlign w:val="center"/>
            <w:hideMark/>
          </w:tcPr>
          <w:p w14:paraId="4AD9DEE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3485A9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33</w:t>
            </w:r>
          </w:p>
        </w:tc>
        <w:tc>
          <w:tcPr>
            <w:tcW w:w="6030" w:type="dxa"/>
            <w:noWrap/>
            <w:vAlign w:val="center"/>
            <w:hideMark/>
          </w:tcPr>
          <w:p w14:paraId="29C75E0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Water Sampling and/or Monitoring Vehicle</w:t>
            </w:r>
          </w:p>
        </w:tc>
      </w:tr>
      <w:tr w:rsidR="00B41E1D" w:rsidRPr="00B41E1D" w14:paraId="21C73DD5" w14:textId="77777777" w:rsidTr="009F075D">
        <w:trPr>
          <w:cantSplit/>
          <w:jc w:val="center"/>
        </w:trPr>
        <w:tc>
          <w:tcPr>
            <w:tcW w:w="1696" w:type="dxa"/>
            <w:vMerge/>
            <w:vAlign w:val="center"/>
            <w:hideMark/>
          </w:tcPr>
          <w:p w14:paraId="3534402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08F1BD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34</w:t>
            </w:r>
          </w:p>
        </w:tc>
        <w:tc>
          <w:tcPr>
            <w:tcW w:w="6030" w:type="dxa"/>
            <w:noWrap/>
            <w:vAlign w:val="center"/>
            <w:hideMark/>
          </w:tcPr>
          <w:p w14:paraId="7D2C265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Research Vehicle</w:t>
            </w:r>
          </w:p>
        </w:tc>
      </w:tr>
      <w:tr w:rsidR="00B41E1D" w:rsidRPr="00B41E1D" w14:paraId="3094B027" w14:textId="77777777" w:rsidTr="009F075D">
        <w:trPr>
          <w:cantSplit/>
          <w:jc w:val="center"/>
        </w:trPr>
        <w:tc>
          <w:tcPr>
            <w:tcW w:w="1696" w:type="dxa"/>
            <w:vMerge/>
            <w:vAlign w:val="center"/>
            <w:hideMark/>
          </w:tcPr>
          <w:p w14:paraId="739BDBA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D45CC1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35</w:t>
            </w:r>
          </w:p>
        </w:tc>
        <w:tc>
          <w:tcPr>
            <w:tcW w:w="6030" w:type="dxa"/>
            <w:noWrap/>
            <w:vAlign w:val="center"/>
            <w:hideMark/>
          </w:tcPr>
          <w:p w14:paraId="39B35A1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Towed Cable, Pipe or Semi-submerged Object Marker</w:t>
            </w:r>
          </w:p>
        </w:tc>
      </w:tr>
      <w:tr w:rsidR="00B41E1D" w:rsidRPr="00B41E1D" w14:paraId="61DB00F5" w14:textId="77777777" w:rsidTr="009F075D">
        <w:trPr>
          <w:cantSplit/>
          <w:jc w:val="center"/>
        </w:trPr>
        <w:tc>
          <w:tcPr>
            <w:tcW w:w="1696" w:type="dxa"/>
            <w:vMerge/>
            <w:vAlign w:val="center"/>
            <w:hideMark/>
          </w:tcPr>
          <w:p w14:paraId="533682B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D406E7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36</w:t>
            </w:r>
          </w:p>
        </w:tc>
        <w:tc>
          <w:tcPr>
            <w:tcW w:w="6030" w:type="dxa"/>
            <w:noWrap/>
            <w:vAlign w:val="center"/>
            <w:hideMark/>
          </w:tcPr>
          <w:p w14:paraId="5BDA542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Towed Vessel or Object</w:t>
            </w:r>
          </w:p>
        </w:tc>
      </w:tr>
      <w:tr w:rsidR="00B41E1D" w:rsidRPr="00B41E1D" w14:paraId="53729315" w14:textId="77777777" w:rsidTr="009F075D">
        <w:trPr>
          <w:cantSplit/>
          <w:jc w:val="center"/>
        </w:trPr>
        <w:tc>
          <w:tcPr>
            <w:tcW w:w="1696" w:type="dxa"/>
            <w:vMerge/>
            <w:vAlign w:val="center"/>
            <w:hideMark/>
          </w:tcPr>
          <w:p w14:paraId="29C097F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5C9293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37</w:t>
            </w:r>
          </w:p>
        </w:tc>
        <w:tc>
          <w:tcPr>
            <w:tcW w:w="6030" w:type="dxa"/>
            <w:noWrap/>
            <w:vAlign w:val="center"/>
            <w:hideMark/>
          </w:tcPr>
          <w:p w14:paraId="7E3F0A1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Flotsam Marker, Large (greater than XX meters)</w:t>
            </w:r>
          </w:p>
        </w:tc>
      </w:tr>
      <w:tr w:rsidR="00B41E1D" w:rsidRPr="00B41E1D" w14:paraId="1591F2C4" w14:textId="77777777" w:rsidTr="009F075D">
        <w:trPr>
          <w:cantSplit/>
          <w:jc w:val="center"/>
        </w:trPr>
        <w:tc>
          <w:tcPr>
            <w:tcW w:w="1696" w:type="dxa"/>
            <w:vMerge/>
            <w:vAlign w:val="center"/>
            <w:hideMark/>
          </w:tcPr>
          <w:p w14:paraId="6D81632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7C660F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38</w:t>
            </w:r>
          </w:p>
        </w:tc>
        <w:tc>
          <w:tcPr>
            <w:tcW w:w="6030" w:type="dxa"/>
            <w:noWrap/>
            <w:vAlign w:val="center"/>
            <w:hideMark/>
          </w:tcPr>
          <w:p w14:paraId="3082660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Flotsam Marker, Small (less than XX meters)</w:t>
            </w:r>
          </w:p>
        </w:tc>
      </w:tr>
      <w:tr w:rsidR="00B41E1D" w:rsidRPr="00B41E1D" w14:paraId="62476A85" w14:textId="77777777" w:rsidTr="009F075D">
        <w:trPr>
          <w:cantSplit/>
          <w:jc w:val="center"/>
        </w:trPr>
        <w:tc>
          <w:tcPr>
            <w:tcW w:w="1696" w:type="dxa"/>
            <w:vMerge/>
            <w:vAlign w:val="center"/>
            <w:hideMark/>
          </w:tcPr>
          <w:p w14:paraId="1B1B0E3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77FD129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39</w:t>
            </w:r>
          </w:p>
        </w:tc>
        <w:tc>
          <w:tcPr>
            <w:tcW w:w="6030" w:type="dxa"/>
            <w:noWrap/>
            <w:vAlign w:val="center"/>
            <w:hideMark/>
          </w:tcPr>
          <w:p w14:paraId="42C031E8" w14:textId="64286E8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Navigation hazard</w:t>
            </w:r>
          </w:p>
        </w:tc>
      </w:tr>
      <w:tr w:rsidR="00B41E1D" w:rsidRPr="00B41E1D" w14:paraId="3F15810E" w14:textId="77777777" w:rsidTr="009F075D">
        <w:trPr>
          <w:cantSplit/>
          <w:jc w:val="center"/>
        </w:trPr>
        <w:tc>
          <w:tcPr>
            <w:tcW w:w="1696" w:type="dxa"/>
            <w:vMerge/>
            <w:vAlign w:val="center"/>
            <w:hideMark/>
          </w:tcPr>
          <w:p w14:paraId="68CE56F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EEB3C1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40</w:t>
            </w:r>
          </w:p>
        </w:tc>
        <w:tc>
          <w:tcPr>
            <w:tcW w:w="6030" w:type="dxa"/>
            <w:noWrap/>
            <w:vAlign w:val="center"/>
            <w:hideMark/>
          </w:tcPr>
          <w:p w14:paraId="316D099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AtoN: Synthetic Target Marker </w:t>
            </w:r>
          </w:p>
        </w:tc>
      </w:tr>
      <w:tr w:rsidR="00B41E1D" w:rsidRPr="00B41E1D" w14:paraId="3B371C8A" w14:textId="77777777" w:rsidTr="009F075D">
        <w:trPr>
          <w:cantSplit/>
          <w:jc w:val="center"/>
        </w:trPr>
        <w:tc>
          <w:tcPr>
            <w:tcW w:w="1696" w:type="dxa"/>
            <w:vMerge/>
            <w:vAlign w:val="center"/>
            <w:hideMark/>
          </w:tcPr>
          <w:p w14:paraId="3704CD7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E4AAD0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41</w:t>
            </w:r>
          </w:p>
        </w:tc>
        <w:tc>
          <w:tcPr>
            <w:tcW w:w="6030" w:type="dxa"/>
            <w:noWrap/>
            <w:vAlign w:val="center"/>
            <w:hideMark/>
          </w:tcPr>
          <w:p w14:paraId="21DD209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Protected Species Marker</w:t>
            </w:r>
          </w:p>
        </w:tc>
      </w:tr>
      <w:tr w:rsidR="00B41E1D" w:rsidRPr="00B41E1D" w14:paraId="17FA1464" w14:textId="77777777" w:rsidTr="009F075D">
        <w:trPr>
          <w:cantSplit/>
          <w:jc w:val="center"/>
        </w:trPr>
        <w:tc>
          <w:tcPr>
            <w:tcW w:w="1696" w:type="dxa"/>
            <w:vMerge/>
            <w:vAlign w:val="center"/>
            <w:hideMark/>
          </w:tcPr>
          <w:p w14:paraId="4C4EA70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069DF8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42</w:t>
            </w:r>
          </w:p>
        </w:tc>
        <w:tc>
          <w:tcPr>
            <w:tcW w:w="6030" w:type="dxa"/>
            <w:noWrap/>
            <w:vAlign w:val="center"/>
            <w:hideMark/>
          </w:tcPr>
          <w:p w14:paraId="78B0214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Military Operation Target Marker</w:t>
            </w:r>
          </w:p>
        </w:tc>
      </w:tr>
      <w:tr w:rsidR="00B41E1D" w:rsidRPr="00B41E1D" w14:paraId="06652317" w14:textId="77777777" w:rsidTr="009F075D">
        <w:trPr>
          <w:cantSplit/>
          <w:jc w:val="center"/>
        </w:trPr>
        <w:tc>
          <w:tcPr>
            <w:tcW w:w="1696" w:type="dxa"/>
            <w:vMerge/>
            <w:vAlign w:val="center"/>
            <w:hideMark/>
          </w:tcPr>
          <w:p w14:paraId="6FECEF9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FB0FEB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43</w:t>
            </w:r>
          </w:p>
        </w:tc>
        <w:tc>
          <w:tcPr>
            <w:tcW w:w="6030" w:type="dxa"/>
            <w:noWrap/>
            <w:vAlign w:val="center"/>
            <w:hideMark/>
          </w:tcPr>
          <w:p w14:paraId="7429E5E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Dangerous Object</w:t>
            </w:r>
          </w:p>
        </w:tc>
      </w:tr>
      <w:tr w:rsidR="00B41E1D" w:rsidRPr="00B41E1D" w14:paraId="3BEE58BD" w14:textId="77777777" w:rsidTr="009F075D">
        <w:trPr>
          <w:cantSplit/>
          <w:jc w:val="center"/>
        </w:trPr>
        <w:tc>
          <w:tcPr>
            <w:tcW w:w="1696" w:type="dxa"/>
            <w:vMerge/>
            <w:vAlign w:val="center"/>
            <w:hideMark/>
          </w:tcPr>
          <w:p w14:paraId="70FFD2F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14C3A2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44</w:t>
            </w:r>
          </w:p>
        </w:tc>
        <w:tc>
          <w:tcPr>
            <w:tcW w:w="6030" w:type="dxa"/>
            <w:noWrap/>
            <w:vAlign w:val="center"/>
            <w:hideMark/>
          </w:tcPr>
          <w:p w14:paraId="045E97B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Pollution Spill Marker</w:t>
            </w:r>
          </w:p>
        </w:tc>
      </w:tr>
      <w:tr w:rsidR="00B41E1D" w:rsidRPr="00B41E1D" w14:paraId="784A61D7" w14:textId="77777777" w:rsidTr="009F075D">
        <w:trPr>
          <w:cantSplit/>
          <w:jc w:val="center"/>
        </w:trPr>
        <w:tc>
          <w:tcPr>
            <w:tcW w:w="1696" w:type="dxa"/>
            <w:vMerge/>
            <w:vAlign w:val="center"/>
            <w:hideMark/>
          </w:tcPr>
          <w:p w14:paraId="41CF12A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00BF2F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45</w:t>
            </w:r>
          </w:p>
        </w:tc>
        <w:tc>
          <w:tcPr>
            <w:tcW w:w="6030" w:type="dxa"/>
            <w:noWrap/>
            <w:vAlign w:val="center"/>
            <w:hideMark/>
          </w:tcPr>
          <w:p w14:paraId="2574436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val="de-DE"/>
              </w:rPr>
            </w:pPr>
            <w:r w:rsidRPr="00B41E1D">
              <w:rPr>
                <w:rFonts w:eastAsia="Batang"/>
                <w:sz w:val="20"/>
                <w:lang w:val="de-DE"/>
              </w:rPr>
              <w:t>Mobile AtoN: Search &amp; Rescue Datum Mark</w:t>
            </w:r>
          </w:p>
        </w:tc>
      </w:tr>
      <w:tr w:rsidR="00B41E1D" w:rsidRPr="00B41E1D" w14:paraId="11E5521A" w14:textId="77777777" w:rsidTr="009F075D">
        <w:trPr>
          <w:cantSplit/>
          <w:jc w:val="center"/>
        </w:trPr>
        <w:tc>
          <w:tcPr>
            <w:tcW w:w="1696" w:type="dxa"/>
            <w:vMerge/>
            <w:vAlign w:val="center"/>
            <w:hideMark/>
          </w:tcPr>
          <w:p w14:paraId="5898616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val="de-DE"/>
              </w:rPr>
            </w:pPr>
          </w:p>
        </w:tc>
        <w:tc>
          <w:tcPr>
            <w:tcW w:w="1134" w:type="dxa"/>
            <w:noWrap/>
            <w:vAlign w:val="center"/>
            <w:hideMark/>
          </w:tcPr>
          <w:p w14:paraId="68DC8BD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46</w:t>
            </w:r>
          </w:p>
        </w:tc>
        <w:tc>
          <w:tcPr>
            <w:tcW w:w="6030" w:type="dxa"/>
            <w:noWrap/>
            <w:vAlign w:val="center"/>
            <w:hideMark/>
          </w:tcPr>
          <w:p w14:paraId="6FEDD3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Datum Mark</w:t>
            </w:r>
          </w:p>
        </w:tc>
      </w:tr>
      <w:tr w:rsidR="00B41E1D" w:rsidRPr="00B41E1D" w14:paraId="793C90C5" w14:textId="77777777" w:rsidTr="009F075D">
        <w:trPr>
          <w:cantSplit/>
          <w:jc w:val="center"/>
        </w:trPr>
        <w:tc>
          <w:tcPr>
            <w:tcW w:w="1696" w:type="dxa"/>
            <w:vMerge/>
            <w:vAlign w:val="center"/>
            <w:hideMark/>
          </w:tcPr>
          <w:p w14:paraId="258B655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FBAC54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47</w:t>
            </w:r>
          </w:p>
        </w:tc>
        <w:tc>
          <w:tcPr>
            <w:tcW w:w="6030" w:type="dxa"/>
            <w:noWrap/>
            <w:vAlign w:val="center"/>
            <w:hideMark/>
          </w:tcPr>
          <w:p w14:paraId="6B2EB0A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AtoN: Operating Underwater (at times) </w:t>
            </w:r>
          </w:p>
        </w:tc>
      </w:tr>
      <w:tr w:rsidR="00B41E1D" w:rsidRPr="00B41E1D" w14:paraId="0E0F4DC5" w14:textId="77777777" w:rsidTr="009F075D">
        <w:trPr>
          <w:cantSplit/>
          <w:jc w:val="center"/>
        </w:trPr>
        <w:tc>
          <w:tcPr>
            <w:tcW w:w="1696" w:type="dxa"/>
            <w:vMerge/>
            <w:vAlign w:val="center"/>
            <w:hideMark/>
          </w:tcPr>
          <w:p w14:paraId="238AD12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F85805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48</w:t>
            </w:r>
          </w:p>
        </w:tc>
        <w:tc>
          <w:tcPr>
            <w:tcW w:w="6030" w:type="dxa"/>
            <w:noWrap/>
            <w:vAlign w:val="center"/>
            <w:hideMark/>
          </w:tcPr>
          <w:p w14:paraId="5F99103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Underwater Operations Marker</w:t>
            </w:r>
          </w:p>
        </w:tc>
      </w:tr>
      <w:tr w:rsidR="00B41E1D" w:rsidRPr="00B41E1D" w14:paraId="5917405C" w14:textId="77777777" w:rsidTr="009F075D">
        <w:trPr>
          <w:cantSplit/>
          <w:jc w:val="center"/>
        </w:trPr>
        <w:tc>
          <w:tcPr>
            <w:tcW w:w="1696" w:type="dxa"/>
            <w:vMerge/>
            <w:vAlign w:val="center"/>
            <w:hideMark/>
          </w:tcPr>
          <w:p w14:paraId="7C273E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8A32B8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49</w:t>
            </w:r>
          </w:p>
        </w:tc>
        <w:tc>
          <w:tcPr>
            <w:tcW w:w="6030" w:type="dxa"/>
            <w:noWrap/>
            <w:vAlign w:val="center"/>
            <w:hideMark/>
          </w:tcPr>
          <w:p w14:paraId="76CAB1E3" w14:textId="7E259233"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AtoN: Military Operation or Restricted Area </w:t>
            </w:r>
          </w:p>
        </w:tc>
      </w:tr>
      <w:tr w:rsidR="00B41E1D" w:rsidRPr="00B41E1D" w14:paraId="55FD31CE" w14:textId="77777777" w:rsidTr="009F075D">
        <w:trPr>
          <w:cantSplit/>
          <w:jc w:val="center"/>
        </w:trPr>
        <w:tc>
          <w:tcPr>
            <w:tcW w:w="1696" w:type="dxa"/>
            <w:vMerge/>
            <w:vAlign w:val="center"/>
            <w:hideMark/>
          </w:tcPr>
          <w:p w14:paraId="6C0CDCA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47A5E64" w14:textId="0266A83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25840D41" w14:textId="374FF8DC"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5109938E" w14:textId="77777777" w:rsidTr="009F075D">
        <w:trPr>
          <w:cantSplit/>
          <w:jc w:val="center"/>
        </w:trPr>
        <w:tc>
          <w:tcPr>
            <w:tcW w:w="1696" w:type="dxa"/>
            <w:vMerge/>
            <w:vAlign w:val="center"/>
            <w:hideMark/>
          </w:tcPr>
          <w:p w14:paraId="6D6C98B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7A2B2EAB" w14:textId="120AD03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65AA4AEF" w14:textId="43E2929D"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5CC8D14E" w14:textId="77777777" w:rsidTr="009F075D">
        <w:trPr>
          <w:cantSplit/>
          <w:jc w:val="center"/>
        </w:trPr>
        <w:tc>
          <w:tcPr>
            <w:tcW w:w="1696" w:type="dxa"/>
            <w:vMerge/>
            <w:vAlign w:val="center"/>
            <w:hideMark/>
          </w:tcPr>
          <w:p w14:paraId="776E9B8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9518E4A" w14:textId="661F798F"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78CC9DA6" w14:textId="60874BB3"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7A9E83A4" w14:textId="77777777" w:rsidTr="009F075D">
        <w:trPr>
          <w:cantSplit/>
          <w:jc w:val="center"/>
        </w:trPr>
        <w:tc>
          <w:tcPr>
            <w:tcW w:w="1696" w:type="dxa"/>
            <w:vMerge/>
            <w:vAlign w:val="center"/>
            <w:hideMark/>
          </w:tcPr>
          <w:p w14:paraId="1F127BA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31F4343" w14:textId="416FE952"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50</w:t>
            </w:r>
          </w:p>
        </w:tc>
        <w:tc>
          <w:tcPr>
            <w:tcW w:w="6030" w:type="dxa"/>
            <w:noWrap/>
            <w:vAlign w:val="center"/>
            <w:hideMark/>
          </w:tcPr>
          <w:p w14:paraId="016429A6" w14:textId="031F93E6"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Mobile AtoN: Dynamic Area</w:t>
            </w:r>
          </w:p>
        </w:tc>
      </w:tr>
      <w:tr w:rsidR="00B41E1D" w:rsidRPr="00B41E1D" w14:paraId="41097B89" w14:textId="77777777" w:rsidTr="009F075D">
        <w:trPr>
          <w:cantSplit/>
          <w:jc w:val="center"/>
        </w:trPr>
        <w:tc>
          <w:tcPr>
            <w:tcW w:w="1696" w:type="dxa"/>
            <w:vMerge/>
            <w:vAlign w:val="center"/>
            <w:hideMark/>
          </w:tcPr>
          <w:p w14:paraId="2E2D2F9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6870FAB" w14:textId="6D79A01D"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5670D0DC" w14:textId="6E007644"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4953FAD5" w14:textId="77777777" w:rsidTr="009F075D">
        <w:trPr>
          <w:cantSplit/>
          <w:jc w:val="center"/>
        </w:trPr>
        <w:tc>
          <w:tcPr>
            <w:tcW w:w="1696" w:type="dxa"/>
            <w:vMerge/>
            <w:vAlign w:val="center"/>
            <w:hideMark/>
          </w:tcPr>
          <w:p w14:paraId="23D51B0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17A905E" w14:textId="22C5F7A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1601422A" w14:textId="1FBB941F"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160D9284" w14:textId="77777777" w:rsidTr="009F075D">
        <w:trPr>
          <w:cantSplit/>
          <w:jc w:val="center"/>
        </w:trPr>
        <w:tc>
          <w:tcPr>
            <w:tcW w:w="1696" w:type="dxa"/>
            <w:vMerge/>
            <w:vAlign w:val="center"/>
            <w:hideMark/>
          </w:tcPr>
          <w:p w14:paraId="35CA925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75D396C" w14:textId="7A2E2ECB"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0E70BCF4" w14:textId="58C6112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4D3DF4FF" w14:textId="77777777" w:rsidTr="009F075D">
        <w:trPr>
          <w:cantSplit/>
          <w:jc w:val="center"/>
        </w:trPr>
        <w:tc>
          <w:tcPr>
            <w:tcW w:w="1696" w:type="dxa"/>
            <w:vMerge/>
            <w:vAlign w:val="center"/>
            <w:hideMark/>
          </w:tcPr>
          <w:p w14:paraId="21BA9C6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F1016EF" w14:textId="418D55F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51-63</w:t>
            </w:r>
          </w:p>
        </w:tc>
        <w:tc>
          <w:tcPr>
            <w:tcW w:w="6030" w:type="dxa"/>
            <w:noWrap/>
            <w:vAlign w:val="center"/>
            <w:hideMark/>
          </w:tcPr>
          <w:p w14:paraId="774C82A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future use</w:t>
            </w:r>
          </w:p>
        </w:tc>
      </w:tr>
      <w:tr w:rsidR="00B41E1D" w:rsidRPr="00B41E1D" w14:paraId="0982C108" w14:textId="77777777" w:rsidTr="009F075D">
        <w:trPr>
          <w:cantSplit/>
          <w:jc w:val="center"/>
        </w:trPr>
        <w:tc>
          <w:tcPr>
            <w:tcW w:w="1696" w:type="dxa"/>
            <w:vAlign w:val="center"/>
          </w:tcPr>
          <w:p w14:paraId="5CECC5D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tcPr>
          <w:p w14:paraId="026F5FF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64-127</w:t>
            </w:r>
          </w:p>
        </w:tc>
        <w:tc>
          <w:tcPr>
            <w:tcW w:w="6030" w:type="dxa"/>
            <w:noWrap/>
            <w:vAlign w:val="center"/>
          </w:tcPr>
          <w:p w14:paraId="05C2494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regional use</w:t>
            </w:r>
          </w:p>
        </w:tc>
      </w:tr>
    </w:tbl>
    <w:p w14:paraId="783400E6" w14:textId="77777777" w:rsidR="00B41E1D" w:rsidRPr="00B41E1D" w:rsidRDefault="00B41E1D" w:rsidP="00B41E1D">
      <w:pPr>
        <w:tabs>
          <w:tab w:val="clear" w:pos="1134"/>
          <w:tab w:val="clear" w:pos="1871"/>
          <w:tab w:val="clear" w:pos="2268"/>
        </w:tabs>
        <w:spacing w:before="0"/>
        <w:textAlignment w:val="baseline"/>
        <w:rPr>
          <w:rFonts w:eastAsia="Batang"/>
          <w:sz w:val="20"/>
          <w:lang w:eastAsia="zh-CN"/>
        </w:rPr>
      </w:pPr>
    </w:p>
    <w:bookmarkEnd w:id="181"/>
    <w:p w14:paraId="3A1A5D16" w14:textId="77777777" w:rsidR="00C504E1" w:rsidRDefault="00C504E1" w:rsidP="00C504E1"/>
    <w:p w14:paraId="2071F3A1" w14:textId="77777777" w:rsidR="00C504E1" w:rsidRDefault="00C504E1" w:rsidP="00C504E1">
      <w:pPr>
        <w:rPr>
          <w:i/>
          <w:iCs/>
        </w:rPr>
      </w:pPr>
      <w:r w:rsidRPr="00A3763E">
        <w:rPr>
          <w:i/>
          <w:iCs/>
        </w:rPr>
        <w:t>(No additional changes prior to this section)</w:t>
      </w:r>
    </w:p>
    <w:p w14:paraId="01441D1F" w14:textId="77777777" w:rsidR="00701E1B" w:rsidRDefault="00701E1B" w:rsidP="00C504E1"/>
    <w:p w14:paraId="01FF4979" w14:textId="77777777" w:rsidR="00701E1B" w:rsidRPr="00701E1B" w:rsidRDefault="00701E1B" w:rsidP="00C504E1"/>
    <w:p w14:paraId="59131515" w14:textId="77777777" w:rsidR="00701E1B" w:rsidRPr="00A3763E" w:rsidRDefault="00701E1B" w:rsidP="00701E1B">
      <w:pPr>
        <w:rPr>
          <w:i/>
          <w:iCs/>
        </w:rPr>
      </w:pPr>
      <w:r w:rsidRPr="00A3763E">
        <w:rPr>
          <w:i/>
          <w:iCs/>
        </w:rPr>
        <w:t>(No additional changes prior to this section)</w:t>
      </w:r>
    </w:p>
    <w:p w14:paraId="4E9C2AC6" w14:textId="77777777" w:rsidR="00C504E1" w:rsidRDefault="00C504E1" w:rsidP="00C504E1"/>
    <w:p w14:paraId="5821CC1D" w14:textId="77777777" w:rsidR="00C504E1" w:rsidRPr="00D71FF2" w:rsidRDefault="00C504E1" w:rsidP="00C504E1">
      <w:pPr>
        <w:keepNext/>
        <w:keepLines/>
        <w:spacing w:before="280"/>
        <w:ind w:left="1134" w:hanging="1134"/>
        <w:textAlignment w:val="baseline"/>
        <w:outlineLvl w:val="0"/>
        <w:rPr>
          <w:rFonts w:eastAsia="Batang"/>
          <w:b/>
          <w:sz w:val="28"/>
        </w:rPr>
      </w:pPr>
      <w:bookmarkStart w:id="515" w:name="_Toc48639609"/>
      <w:bookmarkStart w:id="516" w:name="_Toc197413988"/>
      <w:bookmarkStart w:id="517" w:name="_Toc197414998"/>
      <w:bookmarkStart w:id="518" w:name="_Toc197415876"/>
      <w:r w:rsidRPr="00D71FF2">
        <w:rPr>
          <w:rFonts w:eastAsia="Batang"/>
          <w:b/>
          <w:sz w:val="28"/>
        </w:rPr>
        <w:t>A8-5</w:t>
      </w:r>
      <w:r w:rsidRPr="00D71FF2">
        <w:rPr>
          <w:rFonts w:eastAsia="Batang"/>
          <w:b/>
          <w:sz w:val="28"/>
        </w:rPr>
        <w:tab/>
        <w:t>Channel access scheme</w:t>
      </w:r>
      <w:bookmarkEnd w:id="515"/>
      <w:bookmarkEnd w:id="516"/>
      <w:bookmarkEnd w:id="517"/>
      <w:bookmarkEnd w:id="518"/>
    </w:p>
    <w:p w14:paraId="23A05ABD" w14:textId="77777777" w:rsidR="00C504E1" w:rsidRPr="00D71FF2" w:rsidRDefault="00C504E1" w:rsidP="00C504E1">
      <w:pPr>
        <w:jc w:val="both"/>
        <w:textAlignment w:val="baseline"/>
        <w:rPr>
          <w:rFonts w:eastAsia="Batang"/>
        </w:rPr>
      </w:pPr>
      <w:r w:rsidRPr="00D71FF2">
        <w:rPr>
          <w:rFonts w:eastAsia="Batang"/>
        </w:rPr>
        <w:t>The AIS station should operate autonomously and determine its own schedule for transmission of its messages based on random selection of the first slot of the first burst. The other 7 slots within the first burst should be fixed referenced to the first slot of the burst. The increment between transmissions slots within a burst should be 75 slots and the transmissions should alternate between AIS 1 and AIS 2. The AIS station transmits messages in a burst of 8 messages no more than once per minute.</w:t>
      </w:r>
    </w:p>
    <w:p w14:paraId="59C5D535" w14:textId="77777777" w:rsidR="00C504E1" w:rsidRPr="001E2DEC" w:rsidRDefault="00C504E1" w:rsidP="00C504E1">
      <w:pPr>
        <w:jc w:val="both"/>
        <w:textAlignment w:val="baseline"/>
        <w:rPr>
          <w:rFonts w:eastAsia="Batang"/>
        </w:rPr>
      </w:pPr>
      <w:r w:rsidRPr="00D71FF2">
        <w:rPr>
          <w:rFonts w:eastAsia="Batang"/>
        </w:rPr>
        <w:t>In active mode the AIS station should use messages with a communication state in the first burst. The communication state should set a slot-time-out = 7 in the first burst, thereafter the slot-time-</w:t>
      </w:r>
      <w:r w:rsidRPr="00D71FF2">
        <w:rPr>
          <w:rFonts w:eastAsia="Batang"/>
        </w:rPr>
        <w:lastRenderedPageBreak/>
        <w:t xml:space="preserve">out should be decreased according to the rules of SOTDMA. All slots should be regarded as candidates in the selection process. When time out occurs, the offset to the next set of 8 bursts is </w:t>
      </w:r>
      <w:r w:rsidRPr="001E2DEC">
        <w:rPr>
          <w:rFonts w:eastAsia="Batang"/>
        </w:rPr>
        <w:t>randomly selected between 1 min ± 6 s.</w:t>
      </w:r>
    </w:p>
    <w:p w14:paraId="15913636" w14:textId="77777777" w:rsidR="00C504E1" w:rsidRPr="001E2DEC" w:rsidDel="00D71FF2" w:rsidRDefault="00C504E1" w:rsidP="00C504E1">
      <w:pPr>
        <w:jc w:val="both"/>
        <w:textAlignment w:val="baseline"/>
        <w:rPr>
          <w:del w:id="519" w:author="USA" w:date="2025-07-28T15:14:00Z" w16du:dateUtc="2025-07-28T19:14:00Z"/>
          <w:rFonts w:eastAsia="Batang"/>
        </w:rPr>
      </w:pPr>
      <w:del w:id="520" w:author="USA" w:date="2025-07-28T15:14:00Z" w16du:dateUtc="2025-07-28T19:14:00Z">
        <w:r w:rsidRPr="001E2DEC" w:rsidDel="00D71FF2">
          <w:rPr>
            <w:rFonts w:eastAsia="Batang"/>
          </w:rPr>
          <w:delText>After the first burst any messages can be used in subsequent transmissions but should be on the slots reserved by the first burst.</w:delText>
        </w:r>
      </w:del>
    </w:p>
    <w:p w14:paraId="7ED974EE" w14:textId="77777777" w:rsidR="00C504E1" w:rsidRPr="00D71FF2" w:rsidRDefault="00C504E1" w:rsidP="00C504E1">
      <w:pPr>
        <w:jc w:val="both"/>
        <w:textAlignment w:val="baseline"/>
        <w:rPr>
          <w:rFonts w:eastAsia="Batang"/>
        </w:rPr>
      </w:pPr>
      <w:r w:rsidRPr="001E2DEC">
        <w:rPr>
          <w:rFonts w:eastAsia="Batang"/>
        </w:rPr>
        <w:t>Figur</w:t>
      </w:r>
      <w:r w:rsidRPr="001E2DEC">
        <w:rPr>
          <w:rFonts w:eastAsia="Batang"/>
          <w:u w:val="single"/>
        </w:rPr>
        <w:t xml:space="preserve">e </w:t>
      </w:r>
      <w:r w:rsidRPr="001E2DEC">
        <w:rPr>
          <w:rFonts w:eastAsia="Batang"/>
        </w:rPr>
        <w:t>A8-2</w:t>
      </w:r>
      <w:r w:rsidRPr="001E2DEC">
        <w:rPr>
          <w:rFonts w:eastAsia="Batang"/>
          <w:color w:val="FF0000"/>
          <w:u w:val="single"/>
        </w:rPr>
        <w:t xml:space="preserve"> </w:t>
      </w:r>
      <w:r w:rsidRPr="001E2DEC">
        <w:rPr>
          <w:rFonts w:eastAsia="Batang"/>
          <w:u w:val="single"/>
        </w:rPr>
        <w:t>i</w:t>
      </w:r>
      <w:r w:rsidRPr="001E2DEC">
        <w:rPr>
          <w:rFonts w:eastAsia="Batang"/>
        </w:rPr>
        <w:t xml:space="preserve">llustrates the </w:t>
      </w:r>
      <w:r w:rsidRPr="001E2DEC">
        <w:rPr>
          <w:rFonts w:eastAsia="Batang"/>
          <w:lang w:eastAsia="zh-CN"/>
        </w:rPr>
        <w:t>burst</w:t>
      </w:r>
      <w:r w:rsidRPr="001E2DEC">
        <w:rPr>
          <w:rFonts w:eastAsia="Batang"/>
        </w:rPr>
        <w:t xml:space="preserve"> transmissions</w:t>
      </w:r>
      <w:r w:rsidRPr="00D71FF2">
        <w:rPr>
          <w:rFonts w:eastAsia="Batang"/>
        </w:rPr>
        <w:t xml:space="preserve"> in active mode starting on AIS 1. It is permissible to start the sequence on AIS 2.</w:t>
      </w:r>
    </w:p>
    <w:p w14:paraId="7767BAF4" w14:textId="77777777" w:rsidR="00C504E1" w:rsidRPr="00D71FF2" w:rsidRDefault="00C504E1" w:rsidP="00C504E1">
      <w:pPr>
        <w:textAlignment w:val="baseline"/>
        <w:rPr>
          <w:rFonts w:eastAsia="Batang"/>
        </w:rPr>
      </w:pPr>
      <w:r w:rsidRPr="00D71FF2">
        <w:rPr>
          <w:rFonts w:eastAsia="Batang"/>
        </w:rPr>
        <w:t>Figure A8-3 illustrates in test or deactivated mode, messages with a communication state should set slot-time-out = 0 and sub</w:t>
      </w:r>
      <w:r w:rsidRPr="00D71FF2">
        <w:rPr>
          <w:rFonts w:eastAsia="Batang"/>
        </w:rPr>
        <w:noBreakHyphen/>
        <w:t>message = 0 in the first and only burst.</w:t>
      </w:r>
    </w:p>
    <w:p w14:paraId="617C2371" w14:textId="77777777" w:rsidR="00C504E1" w:rsidRPr="00D71FF2" w:rsidRDefault="00C504E1" w:rsidP="00C504E1">
      <w:pPr>
        <w:textAlignment w:val="baseline"/>
        <w:rPr>
          <w:rFonts w:eastAsia="Batang"/>
          <w:spacing w:val="-2"/>
        </w:rPr>
      </w:pPr>
      <w:r w:rsidRPr="00D71FF2">
        <w:rPr>
          <w:rFonts w:eastAsia="Batang"/>
          <w:spacing w:val="-2"/>
        </w:rPr>
        <w:t>The slot-time-out values of all messages’ communication state within every burst should be the same.</w:t>
      </w:r>
    </w:p>
    <w:p w14:paraId="7268892E" w14:textId="77777777" w:rsidR="00C504E1" w:rsidRDefault="00C504E1" w:rsidP="00C504E1">
      <w:pPr>
        <w:textAlignment w:val="baseline"/>
        <w:rPr>
          <w:ins w:id="521" w:author="USA" w:date="2025-07-28T15:15:00Z" w16du:dateUtc="2025-07-28T19:15:00Z"/>
          <w:rFonts w:eastAsia="Batang"/>
        </w:rPr>
      </w:pPr>
      <w:r w:rsidRPr="00D71FF2">
        <w:rPr>
          <w:rFonts w:eastAsia="Batang"/>
        </w:rPr>
        <w:t>Messages should be transmitted alternately on AIS 1 and AIS 2.</w:t>
      </w:r>
    </w:p>
    <w:p w14:paraId="49BCB36E" w14:textId="77777777" w:rsidR="001E2DEC" w:rsidRPr="00D71FF2" w:rsidRDefault="00C504E1" w:rsidP="001E2DEC">
      <w:pPr>
        <w:textAlignment w:val="baseline"/>
        <w:rPr>
          <w:ins w:id="522" w:author="USA" w:date="2025-09-05T03:48:00Z" w16du:dateUtc="2025-09-05T07:48:00Z"/>
          <w:rFonts w:eastAsia="Batang"/>
        </w:rPr>
      </w:pPr>
      <w:ins w:id="523" w:author="USA" w:date="2025-07-28T15:15:00Z" w16du:dateUtc="2025-07-28T19:15:00Z">
        <w:r w:rsidRPr="001E2DEC">
          <w:rPr>
            <w:rFonts w:eastAsia="Batang"/>
          </w:rPr>
          <w:t>If Message 1 and Message 14 are s</w:t>
        </w:r>
      </w:ins>
      <w:ins w:id="524" w:author="USA" w:date="2025-07-28T15:16:00Z" w16du:dateUtc="2025-07-28T19:16:00Z">
        <w:r w:rsidRPr="001E2DEC">
          <w:rPr>
            <w:rFonts w:eastAsia="Batang"/>
          </w:rPr>
          <w:t xml:space="preserve">eparated by a multiple of 75 slots and the gap is under </w:t>
        </w:r>
      </w:ins>
      <w:ins w:id="525" w:author="USA" w:date="2025-09-05T03:48:00Z" w16du:dateUtc="2025-09-05T07:48:00Z">
        <w:r w:rsidR="001E2DEC" w:rsidRPr="00A25B83">
          <w:rPr>
            <w:rFonts w:eastAsia="Batang"/>
            <w:highlight w:val="yellow"/>
          </w:rPr>
          <w:t>450</w:t>
        </w:r>
      </w:ins>
      <w:ins w:id="526" w:author="USA" w:date="2025-07-28T15:16:00Z" w16du:dateUtc="2025-07-28T19:16:00Z">
        <w:r w:rsidRPr="001E2DEC">
          <w:rPr>
            <w:rFonts w:eastAsia="Batang"/>
          </w:rPr>
          <w:t xml:space="preserve"> slots, they </w:t>
        </w:r>
      </w:ins>
      <w:ins w:id="527" w:author="USA" w:date="2025-07-30T14:33:00Z" w16du:dateUtc="2025-07-30T18:33:00Z">
        <w:r w:rsidR="005F08A1" w:rsidRPr="001E2DEC">
          <w:rPr>
            <w:rFonts w:eastAsia="Batang"/>
          </w:rPr>
          <w:t xml:space="preserve">should be </w:t>
        </w:r>
      </w:ins>
      <w:ins w:id="528" w:author="USA" w:date="2025-07-30T14:34:00Z" w16du:dateUtc="2025-07-30T18:34:00Z">
        <w:r w:rsidR="005F08A1" w:rsidRPr="001E2DEC">
          <w:rPr>
            <w:rFonts w:eastAsia="Batang"/>
          </w:rPr>
          <w:t xml:space="preserve">deemed to have </w:t>
        </w:r>
      </w:ins>
      <w:ins w:id="529" w:author="USA" w:date="2025-07-28T15:16:00Z" w16du:dateUtc="2025-07-28T19:16:00Z">
        <w:r w:rsidRPr="001E2DEC">
          <w:rPr>
            <w:rFonts w:eastAsia="Batang"/>
          </w:rPr>
          <w:t>originate</w:t>
        </w:r>
      </w:ins>
      <w:ins w:id="530" w:author="USA" w:date="2025-07-30T14:34:00Z" w16du:dateUtc="2025-07-30T18:34:00Z">
        <w:r w:rsidR="005F08A1" w:rsidRPr="001E2DEC">
          <w:rPr>
            <w:rFonts w:eastAsia="Batang"/>
          </w:rPr>
          <w:t>d</w:t>
        </w:r>
      </w:ins>
      <w:ins w:id="531" w:author="USA" w:date="2025-07-28T15:16:00Z" w16du:dateUtc="2025-07-28T19:16:00Z">
        <w:r w:rsidRPr="001E2DEC">
          <w:rPr>
            <w:rFonts w:eastAsia="Batang"/>
          </w:rPr>
          <w:t xml:space="preserve"> from the same transmitter. </w:t>
        </w:r>
      </w:ins>
      <w:ins w:id="532" w:author="USA" w:date="2025-09-05T03:48:00Z" w16du:dateUtc="2025-09-05T07:48:00Z">
        <w:r w:rsidR="001E2DEC" w:rsidRPr="00A25B83">
          <w:rPr>
            <w:rFonts w:eastAsia="Batang" w:hint="eastAsia"/>
            <w:highlight w:val="yellow"/>
          </w:rPr>
          <w:t>The association timeout for linking Message 1 and Message 14 shall be 8 minutes.</w:t>
        </w:r>
      </w:ins>
    </w:p>
    <w:p w14:paraId="623EE242" w14:textId="673C67AA" w:rsidR="001E2DEC" w:rsidRDefault="001E2DEC" w:rsidP="001E2DEC">
      <w:pPr>
        <w:textAlignment w:val="baseline"/>
        <w:rPr>
          <w:rFonts w:eastAsia="Batang"/>
        </w:rPr>
      </w:pPr>
    </w:p>
    <w:p w14:paraId="47BD4027" w14:textId="77777777" w:rsidR="001E2DEC" w:rsidRDefault="001E2DEC" w:rsidP="001E2DEC">
      <w:pPr>
        <w:textAlignment w:val="baseline"/>
        <w:rPr>
          <w:rFonts w:eastAsia="Batang"/>
        </w:rPr>
      </w:pPr>
    </w:p>
    <w:p w14:paraId="1983957C" w14:textId="2D12DD37" w:rsidR="00C504E1" w:rsidRPr="00D71FF2" w:rsidRDefault="00C504E1" w:rsidP="001E2DEC">
      <w:pPr>
        <w:jc w:val="center"/>
        <w:textAlignment w:val="baseline"/>
        <w:rPr>
          <w:rFonts w:eastAsia="Batang"/>
          <w:caps/>
          <w:sz w:val="20"/>
        </w:rPr>
      </w:pPr>
      <w:r w:rsidRPr="00D71FF2">
        <w:rPr>
          <w:rFonts w:eastAsia="Batang"/>
          <w:caps/>
          <w:sz w:val="20"/>
        </w:rPr>
        <w:t>Figure A8-2</w:t>
      </w:r>
    </w:p>
    <w:p w14:paraId="680A73EF" w14:textId="77777777" w:rsidR="00C504E1" w:rsidRPr="00D71FF2" w:rsidRDefault="00C504E1" w:rsidP="00C504E1">
      <w:pPr>
        <w:keepNext/>
        <w:keepLines/>
        <w:spacing w:before="0" w:after="120"/>
        <w:jc w:val="center"/>
        <w:textAlignment w:val="baseline"/>
        <w:rPr>
          <w:rFonts w:ascii="Times New Roman Bold" w:eastAsia="Batang" w:hAnsi="Times New Roman Bold"/>
          <w:b/>
          <w:sz w:val="20"/>
        </w:rPr>
      </w:pPr>
      <w:r w:rsidRPr="00D71FF2">
        <w:rPr>
          <w:rFonts w:ascii="Times New Roman Bold" w:eastAsia="Batang" w:hAnsi="Times New Roman Bold"/>
          <w:b/>
          <w:sz w:val="20"/>
        </w:rPr>
        <w:t>Burst transmissions in active mode</w:t>
      </w:r>
    </w:p>
    <w:p w14:paraId="740E995F" w14:textId="77777777" w:rsidR="00C504E1" w:rsidRPr="00D71FF2" w:rsidRDefault="00C504E1" w:rsidP="00C504E1">
      <w:pPr>
        <w:spacing w:after="240"/>
        <w:jc w:val="center"/>
        <w:textAlignment w:val="baseline"/>
        <w:rPr>
          <w:rFonts w:eastAsia="Batang"/>
          <w:lang w:eastAsia="zh-CN"/>
        </w:rPr>
      </w:pPr>
      <w:r w:rsidRPr="00D71FF2">
        <w:rPr>
          <w:rFonts w:eastAsia="Batang"/>
          <w:lang w:eastAsia="zh-CN" w:bidi="en-GB"/>
        </w:rPr>
        <w:object w:dxaOrig="9336" w:dyaOrig="3780" w14:anchorId="3D9735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85.25pt" o:ole="">
            <v:imagedata r:id="rId14" o:title=""/>
          </v:shape>
          <o:OLEObject Type="Embed" ProgID="Visio.Drawing.11" ShapeID="_x0000_i1025" DrawAspect="Content" ObjectID="_1820067734" r:id="rId15"/>
        </w:object>
      </w:r>
    </w:p>
    <w:p w14:paraId="6F1ED3E2" w14:textId="77777777" w:rsidR="00C504E1" w:rsidRPr="00D71FF2" w:rsidRDefault="00C504E1" w:rsidP="00C504E1">
      <w:pPr>
        <w:keepNext/>
        <w:keepLines/>
        <w:spacing w:before="480" w:after="120"/>
        <w:jc w:val="center"/>
        <w:textAlignment w:val="baseline"/>
        <w:rPr>
          <w:rFonts w:eastAsia="Batang"/>
          <w:caps/>
          <w:sz w:val="20"/>
          <w:lang w:eastAsia="zh-CN"/>
        </w:rPr>
      </w:pPr>
      <w:r w:rsidRPr="00D71FF2">
        <w:rPr>
          <w:rFonts w:eastAsia="Batang"/>
          <w:caps/>
          <w:sz w:val="20"/>
        </w:rPr>
        <w:lastRenderedPageBreak/>
        <w:t>Figure A8-3</w:t>
      </w:r>
    </w:p>
    <w:p w14:paraId="0CB38768" w14:textId="77777777" w:rsidR="00C504E1" w:rsidRPr="00D71FF2" w:rsidRDefault="00C504E1" w:rsidP="00C504E1">
      <w:pPr>
        <w:keepNext/>
        <w:keepLines/>
        <w:spacing w:before="0" w:after="120"/>
        <w:jc w:val="center"/>
        <w:textAlignment w:val="baseline"/>
        <w:rPr>
          <w:rFonts w:ascii="Times New Roman Bold" w:eastAsia="Batang" w:hAnsi="Times New Roman Bold"/>
          <w:b/>
          <w:sz w:val="22"/>
          <w:szCs w:val="22"/>
          <w:lang w:eastAsia="en-GB" w:bidi="en-GB"/>
        </w:rPr>
      </w:pPr>
      <w:r w:rsidRPr="00D71FF2">
        <w:rPr>
          <w:rFonts w:ascii="Times New Roman Bold" w:eastAsia="Batang" w:hAnsi="Times New Roman Bold"/>
          <w:b/>
          <w:sz w:val="20"/>
        </w:rPr>
        <w:t xml:space="preserve">Burst transmissions in </w:t>
      </w:r>
      <w:r w:rsidRPr="00D71FF2">
        <w:rPr>
          <w:rFonts w:ascii="Times New Roman Bold" w:eastAsia="Batang" w:hAnsi="Times New Roman Bold"/>
          <w:b/>
          <w:sz w:val="20"/>
          <w:lang w:eastAsia="zh-CN"/>
        </w:rPr>
        <w:t xml:space="preserve">test/deactivated </w:t>
      </w:r>
      <w:r w:rsidRPr="00D71FF2">
        <w:rPr>
          <w:rFonts w:ascii="Times New Roman Bold" w:eastAsia="Batang" w:hAnsi="Times New Roman Bold"/>
          <w:b/>
          <w:sz w:val="20"/>
        </w:rPr>
        <w:t>mode</w:t>
      </w:r>
    </w:p>
    <w:p w14:paraId="5E5E4F76" w14:textId="77777777" w:rsidR="00C504E1" w:rsidRPr="00D71FF2" w:rsidRDefault="00C504E1" w:rsidP="00C504E1">
      <w:pPr>
        <w:spacing w:after="240"/>
        <w:jc w:val="center"/>
        <w:textAlignment w:val="baseline"/>
        <w:rPr>
          <w:rFonts w:eastAsia="Batang"/>
          <w:lang w:eastAsia="zh-CN"/>
        </w:rPr>
      </w:pPr>
      <w:r w:rsidRPr="00D71FF2">
        <w:rPr>
          <w:rFonts w:eastAsia="Batang"/>
          <w:lang w:eastAsia="zh-CN" w:bidi="en-GB"/>
        </w:rPr>
        <w:object w:dxaOrig="9336" w:dyaOrig="3780" w14:anchorId="6CF2CFCA">
          <v:shape id="_x0000_i1026" type="#_x0000_t75" style="width:469.5pt;height:185.25pt" o:ole="">
            <v:imagedata r:id="rId16" o:title=""/>
          </v:shape>
          <o:OLEObject Type="Embed" ProgID="Visio.Drawing.11" ShapeID="_x0000_i1026" DrawAspect="Content" ObjectID="_1820067735" r:id="rId17"/>
        </w:object>
      </w:r>
    </w:p>
    <w:p w14:paraId="631B41EC" w14:textId="4490D1B5" w:rsidR="00C504E1" w:rsidRPr="001E2DEC" w:rsidRDefault="00C504E1" w:rsidP="00C504E1">
      <w:pPr>
        <w:keepNext/>
        <w:keepLines/>
        <w:spacing w:before="280"/>
        <w:ind w:left="1134" w:hanging="1134"/>
        <w:textAlignment w:val="baseline"/>
        <w:outlineLvl w:val="0"/>
        <w:rPr>
          <w:rFonts w:eastAsia="Batang"/>
          <w:b/>
          <w:sz w:val="28"/>
          <w:lang w:val="fr-FR"/>
        </w:rPr>
      </w:pPr>
      <w:bookmarkStart w:id="533" w:name="_Toc48639610"/>
      <w:bookmarkStart w:id="534" w:name="_Toc197413989"/>
      <w:bookmarkStart w:id="535" w:name="_Toc197414999"/>
      <w:bookmarkStart w:id="536" w:name="_Toc197415877"/>
      <w:r w:rsidRPr="00D71FF2">
        <w:rPr>
          <w:rFonts w:eastAsia="Batang"/>
          <w:b/>
          <w:sz w:val="28"/>
          <w:lang w:val="fr-FR"/>
        </w:rPr>
        <w:t>A8-6</w:t>
      </w:r>
      <w:r w:rsidRPr="00D71FF2">
        <w:rPr>
          <w:rFonts w:eastAsia="Batang"/>
          <w:b/>
          <w:sz w:val="28"/>
          <w:lang w:val="fr-FR"/>
        </w:rPr>
        <w:tab/>
      </w:r>
      <w:ins w:id="537" w:author="USA" w:date="2025-07-28T15:27:00Z" w16du:dateUtc="2025-07-28T19:27:00Z">
        <w:r w:rsidRPr="001E2DEC">
          <w:rPr>
            <w:rFonts w:eastAsia="Batang"/>
            <w:b/>
            <w:sz w:val="28"/>
            <w:lang w:val="fr-FR"/>
          </w:rPr>
          <w:t xml:space="preserve">Supplemental  ID information </w:t>
        </w:r>
      </w:ins>
      <w:del w:id="538" w:author="USA" w:date="2025-07-28T15:27:00Z" w16du:dateUtc="2025-07-28T19:27:00Z">
        <w:r w:rsidRPr="001E2DEC" w:rsidDel="00C73B20">
          <w:rPr>
            <w:rFonts w:eastAsia="Batang"/>
            <w:b/>
            <w:sz w:val="28"/>
            <w:lang w:val="fr-FR"/>
          </w:rPr>
          <w:delText>Source identification (Unique identifier)</w:delText>
        </w:r>
      </w:del>
      <w:bookmarkEnd w:id="533"/>
      <w:bookmarkEnd w:id="534"/>
      <w:bookmarkEnd w:id="535"/>
      <w:bookmarkEnd w:id="536"/>
    </w:p>
    <w:p w14:paraId="27BCF5B2" w14:textId="7C2F12C3" w:rsidR="00C504E1" w:rsidRPr="001E2DEC" w:rsidRDefault="00C504E1" w:rsidP="00C504E1">
      <w:pPr>
        <w:textAlignment w:val="baseline"/>
        <w:rPr>
          <w:rFonts w:eastAsia="Batang"/>
        </w:rPr>
      </w:pPr>
      <w:r w:rsidRPr="001E2DEC">
        <w:rPr>
          <w:rFonts w:eastAsia="Batang"/>
        </w:rPr>
        <w:t xml:space="preserve">The source ID should have a unique </w:t>
      </w:r>
      <w:del w:id="539" w:author="USA" w:date="2025-09-08T09:39:00Z" w16du:dateUtc="2025-09-08T13:39:00Z">
        <w:r w:rsidRPr="001E2DEC" w:rsidDel="00DD037D">
          <w:rPr>
            <w:rFonts w:eastAsia="Batang"/>
          </w:rPr>
          <w:delText>pattern</w:delText>
        </w:r>
      </w:del>
      <w:ins w:id="540" w:author="USA" w:date="2025-09-08T09:40:00Z" w16du:dateUtc="2025-09-08T13:40:00Z">
        <w:r w:rsidR="00DD037D">
          <w:rPr>
            <w:rFonts w:eastAsia="Batang"/>
          </w:rPr>
          <w:t>scheme</w:t>
        </w:r>
      </w:ins>
      <w:r w:rsidRPr="001E2DEC">
        <w:rPr>
          <w:rFonts w:eastAsia="Batang"/>
        </w:rPr>
        <w:t xml:space="preserve"> such as the AIS-SART where the source ID is 970xxyyyy (where xx = manufacturer ID</w:t>
      </w:r>
      <w:r w:rsidRPr="001E2DEC">
        <w:rPr>
          <w:rFonts w:eastAsia="Batang"/>
          <w:position w:val="6"/>
          <w:sz w:val="18"/>
        </w:rPr>
        <w:footnoteReference w:id="3"/>
      </w:r>
      <w:r w:rsidRPr="001E2DEC">
        <w:rPr>
          <w:rFonts w:eastAsia="Batang"/>
        </w:rPr>
        <w:t xml:space="preserve"> 01 to 99; xx = 00 is reserved for test purposes; yyyy = the sequence number 0000 to 9999</w:t>
      </w:r>
      <w:r w:rsidRPr="001E2DEC">
        <w:rPr>
          <w:rFonts w:eastAsia="Batang"/>
          <w:lang w:eastAsia="ja-JP"/>
        </w:rPr>
        <w:t xml:space="preserve">, see Annex 1, </w:t>
      </w:r>
      <w:r w:rsidRPr="001E2DEC">
        <w:rPr>
          <w:rFonts w:eastAsia="Batang"/>
        </w:rPr>
        <w:t>§</w:t>
      </w:r>
      <w:r w:rsidRPr="001E2DEC">
        <w:rPr>
          <w:rFonts w:eastAsia="Batang"/>
          <w:lang w:eastAsia="ja-JP"/>
        </w:rPr>
        <w:t xml:space="preserve"> 2.1.</w:t>
      </w:r>
      <w:ins w:id="541" w:author="USA" w:date="2025-07-28T15:38:00Z" w16du:dateUtc="2025-07-28T19:38:00Z">
        <w:r w:rsidRPr="001E2DEC">
          <w:rPr>
            <w:rFonts w:eastAsia="Batang"/>
            <w:lang w:eastAsia="ja-JP"/>
          </w:rPr>
          <w:t>5</w:t>
        </w:r>
      </w:ins>
      <w:del w:id="542" w:author="USA" w:date="2025-07-28T15:38:00Z" w16du:dateUtc="2025-07-28T19:38:00Z">
        <w:r w:rsidRPr="001E2DEC" w:rsidDel="0064703A">
          <w:rPr>
            <w:rFonts w:eastAsia="Batang"/>
            <w:lang w:eastAsia="ja-JP"/>
          </w:rPr>
          <w:delText>6 to 2.1.</w:delText>
        </w:r>
      </w:del>
      <w:del w:id="543" w:author="USA" w:date="2025-07-28T15:40:00Z" w16du:dateUtc="2025-07-28T19:40:00Z">
        <w:r w:rsidRPr="001E2DEC" w:rsidDel="0064703A">
          <w:rPr>
            <w:rFonts w:eastAsia="Batang"/>
            <w:lang w:eastAsia="ja-JP"/>
          </w:rPr>
          <w:delText>8</w:delText>
        </w:r>
      </w:del>
      <w:r w:rsidRPr="001E2DEC">
        <w:rPr>
          <w:rFonts w:eastAsia="Batang"/>
        </w:rPr>
        <w:t>).</w:t>
      </w:r>
    </w:p>
    <w:p w14:paraId="172A63EA" w14:textId="6B327809" w:rsidR="00C504E1" w:rsidRPr="001E2DEC" w:rsidRDefault="00C504E1" w:rsidP="00C504E1">
      <w:pPr>
        <w:rPr>
          <w:ins w:id="544" w:author="USA" w:date="2025-07-28T15:31:00Z" w16du:dateUtc="2025-07-28T19:31:00Z"/>
          <w:rFonts w:eastAsia="SimSun"/>
          <w:lang w:eastAsia="zh-CN"/>
        </w:rPr>
      </w:pPr>
      <w:ins w:id="545" w:author="USA" w:date="2025-07-28T15:31:00Z" w16du:dateUtc="2025-07-28T19:31:00Z">
        <w:r w:rsidRPr="001E2DEC">
          <w:rPr>
            <w:rFonts w:eastAsia="SimSun"/>
            <w:lang w:eastAsia="zh-CN"/>
          </w:rPr>
          <w:t xml:space="preserve">The 12-character identity shown below can be used to </w:t>
        </w:r>
      </w:ins>
      <w:ins w:id="546" w:author="USA" w:date="2025-07-30T14:36:00Z" w16du:dateUtc="2025-07-30T18:36:00Z">
        <w:r w:rsidR="005F08A1" w:rsidRPr="001E2DEC">
          <w:rPr>
            <w:rFonts w:eastAsia="SimSun"/>
            <w:lang w:eastAsia="zh-CN"/>
          </w:rPr>
          <w:t xml:space="preserve">uniquely </w:t>
        </w:r>
      </w:ins>
      <w:ins w:id="547" w:author="USA" w:date="2025-07-28T15:31:00Z" w16du:dateUtc="2025-07-28T19:31:00Z">
        <w:r w:rsidRPr="001E2DEC">
          <w:rPr>
            <w:rFonts w:eastAsia="SimSun"/>
            <w:lang w:eastAsia="zh-CN"/>
          </w:rPr>
          <w:t xml:space="preserve">identify AIS-SART, MOB-AIS and EPIRB-AIS during burst transmission. For AIS message 1 using burst transmission,  </w:t>
        </w:r>
        <w:r w:rsidRPr="001E2DEC">
          <w:rPr>
            <w:bCs/>
            <w:szCs w:val="24"/>
          </w:rPr>
          <w:t>9</w:t>
        </w:r>
        <w:r w:rsidRPr="001E2DEC">
          <w:rPr>
            <w:rFonts w:ascii="Times New Roman Bold" w:hAnsi="Times New Roman Bold"/>
            <w:bCs/>
            <w:szCs w:val="24"/>
            <w:vertAlign w:val="subscript"/>
          </w:rPr>
          <w:t>1</w:t>
        </w:r>
        <w:r w:rsidRPr="001E2DEC">
          <w:rPr>
            <w:bCs/>
            <w:szCs w:val="24"/>
          </w:rPr>
          <w:t>7</w:t>
        </w:r>
        <w:r w:rsidRPr="001E2DEC">
          <w:rPr>
            <w:rFonts w:ascii="Times New Roman Bold" w:hAnsi="Times New Roman Bold"/>
            <w:bCs/>
            <w:szCs w:val="24"/>
            <w:vertAlign w:val="subscript"/>
          </w:rPr>
          <w:t>2</w:t>
        </w:r>
        <w:r w:rsidRPr="001E2DEC">
          <w:rPr>
            <w:bCs/>
            <w:szCs w:val="24"/>
          </w:rPr>
          <w:t>T</w:t>
        </w:r>
        <w:r w:rsidRPr="001E2DEC">
          <w:rPr>
            <w:rFonts w:ascii="Times New Roman Bold" w:hAnsi="Times New Roman Bold"/>
            <w:bCs/>
            <w:szCs w:val="24"/>
            <w:vertAlign w:val="subscript"/>
          </w:rPr>
          <w:t>3</w:t>
        </w:r>
        <w:r w:rsidRPr="001E2DEC">
          <w:t>X</w:t>
        </w:r>
        <w:r w:rsidRPr="001E2DEC">
          <w:rPr>
            <w:rFonts w:ascii="Times New Roman Bold" w:hAnsi="Times New Roman Bold"/>
            <w:vertAlign w:val="subscript"/>
          </w:rPr>
          <w:t>4</w:t>
        </w:r>
        <w:r w:rsidRPr="001E2DEC">
          <w:t>X</w:t>
        </w:r>
        <w:r w:rsidRPr="001E2DEC">
          <w:rPr>
            <w:rFonts w:ascii="Times New Roman Bold" w:hAnsi="Times New Roman Bold"/>
            <w:vertAlign w:val="subscript"/>
          </w:rPr>
          <w:t>5</w:t>
        </w:r>
        <w:r w:rsidRPr="001E2DEC">
          <w:t>Y</w:t>
        </w:r>
        <w:r w:rsidRPr="001E2DEC">
          <w:rPr>
            <w:rFonts w:ascii="Times New Roman Bold" w:hAnsi="Times New Roman Bold"/>
            <w:vertAlign w:val="subscript"/>
          </w:rPr>
          <w:t>9</w:t>
        </w:r>
        <w:r w:rsidRPr="001E2DEC">
          <w:t>Y</w:t>
        </w:r>
        <w:r w:rsidRPr="001E2DEC">
          <w:rPr>
            <w:rFonts w:ascii="Times New Roman Bold" w:hAnsi="Times New Roman Bold"/>
            <w:vertAlign w:val="subscript"/>
          </w:rPr>
          <w:t>10</w:t>
        </w:r>
        <w:r w:rsidRPr="001E2DEC">
          <w:t>Y</w:t>
        </w:r>
        <w:r w:rsidRPr="001E2DEC">
          <w:rPr>
            <w:rFonts w:ascii="Times New Roman Bold" w:hAnsi="Times New Roman Bold"/>
            <w:vertAlign w:val="subscript"/>
          </w:rPr>
          <w:t>11</w:t>
        </w:r>
        <w:r w:rsidRPr="001E2DEC">
          <w:t>Y</w:t>
        </w:r>
        <w:r w:rsidRPr="001E2DEC">
          <w:rPr>
            <w:rFonts w:ascii="Times New Roman Bold" w:hAnsi="Times New Roman Bold"/>
            <w:vertAlign w:val="subscript"/>
          </w:rPr>
          <w:t>12</w:t>
        </w:r>
        <w:r w:rsidRPr="001E2DEC">
          <w:rPr>
            <w:rFonts w:eastAsia="SimSun"/>
            <w:lang w:eastAsia="zh-CN"/>
          </w:rPr>
          <w:t xml:space="preserve"> is used as the Source Id. For AIS message 14 using burst transmission, the three </w:t>
        </w:r>
        <w:r w:rsidRPr="001E2DEC">
          <w:t>alphanumeric character</w:t>
        </w:r>
        <w:r w:rsidRPr="001E2DEC">
          <w:rPr>
            <w:rFonts w:eastAsia="SimSun"/>
            <w:lang w:eastAsia="zh-CN"/>
          </w:rPr>
          <w:t xml:space="preserve">s </w:t>
        </w:r>
        <w:r w:rsidRPr="001E2DEC">
          <w:t>M</w:t>
        </w:r>
        <w:r w:rsidRPr="001E2DEC">
          <w:rPr>
            <w:vertAlign w:val="subscript"/>
          </w:rPr>
          <w:t>6</w:t>
        </w:r>
        <w:r w:rsidRPr="001E2DEC">
          <w:t>P</w:t>
        </w:r>
        <w:r w:rsidRPr="001E2DEC">
          <w:rPr>
            <w:vertAlign w:val="subscript"/>
          </w:rPr>
          <w:t>7</w:t>
        </w:r>
        <w:r w:rsidRPr="001E2DEC">
          <w:t>P</w:t>
        </w:r>
        <w:r w:rsidRPr="001E2DEC">
          <w:rPr>
            <w:vertAlign w:val="subscript"/>
          </w:rPr>
          <w:t>8</w:t>
        </w:r>
        <w:r w:rsidRPr="001E2DEC">
          <w:rPr>
            <w:rFonts w:eastAsia="SimSun"/>
            <w:vertAlign w:val="subscript"/>
            <w:lang w:eastAsia="zh-CN"/>
          </w:rPr>
          <w:t xml:space="preserve"> </w:t>
        </w:r>
        <w:r w:rsidRPr="001E2DEC">
          <w:rPr>
            <w:rFonts w:eastAsia="SimSun"/>
            <w:lang w:eastAsia="zh-CN"/>
          </w:rPr>
          <w:t xml:space="preserve">are </w:t>
        </w:r>
        <w:r w:rsidRPr="001E2DEC">
          <w:rPr>
            <w:lang w:eastAsia="ja-JP"/>
          </w:rPr>
          <w:t>appended to the end of the safety related tex</w:t>
        </w:r>
        <w:r w:rsidRPr="001E2DEC">
          <w:rPr>
            <w:rFonts w:eastAsia="SimSun"/>
            <w:lang w:eastAsia="zh-CN"/>
          </w:rPr>
          <w:t>t</w:t>
        </w:r>
      </w:ins>
      <w:ins w:id="548" w:author="USA" w:date="2025-07-28T15:32:00Z" w16du:dateUtc="2025-07-28T19:32:00Z">
        <w:r w:rsidRPr="001E2DEC">
          <w:rPr>
            <w:rFonts w:eastAsia="SimSun"/>
            <w:lang w:eastAsia="zh-CN"/>
          </w:rPr>
          <w:t xml:space="preserve"> (</w:t>
        </w:r>
      </w:ins>
      <w:ins w:id="549" w:author="USA" w:date="2025-07-28T15:33:00Z" w16du:dateUtc="2025-07-28T19:33:00Z">
        <w:r w:rsidRPr="001E2DEC">
          <w:rPr>
            <w:rFonts w:eastAsia="Batang"/>
            <w:lang w:eastAsia="ja-JP"/>
          </w:rPr>
          <w:t xml:space="preserve">see Annex 1, </w:t>
        </w:r>
        <w:r w:rsidRPr="001E2DEC">
          <w:rPr>
            <w:rFonts w:eastAsia="Batang"/>
          </w:rPr>
          <w:t>§</w:t>
        </w:r>
        <w:r w:rsidRPr="001E2DEC">
          <w:rPr>
            <w:rFonts w:eastAsia="Batang"/>
            <w:lang w:eastAsia="ja-JP"/>
          </w:rPr>
          <w:t xml:space="preserve"> 2.1.6</w:t>
        </w:r>
      </w:ins>
      <w:ins w:id="550" w:author="USA" w:date="2025-07-28T15:32:00Z" w16du:dateUtc="2025-07-28T19:32:00Z">
        <w:r w:rsidRPr="001E2DEC">
          <w:rPr>
            <w:rFonts w:eastAsia="SimSun"/>
            <w:lang w:eastAsia="zh-CN"/>
          </w:rPr>
          <w:t>)</w:t>
        </w:r>
      </w:ins>
      <w:ins w:id="551" w:author="USA" w:date="2025-07-28T15:31:00Z" w16du:dateUtc="2025-07-28T19:31:00Z">
        <w:r w:rsidRPr="001E2DEC">
          <w:rPr>
            <w:rFonts w:eastAsia="SimSun"/>
            <w:lang w:eastAsia="zh-CN"/>
          </w:rPr>
          <w:t>.</w:t>
        </w:r>
      </w:ins>
    </w:p>
    <w:p w14:paraId="5047CEF7" w14:textId="77777777" w:rsidR="00C504E1" w:rsidRPr="001E2DEC" w:rsidRDefault="00C504E1" w:rsidP="00C504E1">
      <w:pPr>
        <w:jc w:val="center"/>
        <w:rPr>
          <w:ins w:id="552" w:author="USA" w:date="2025-07-28T15:31:00Z" w16du:dateUtc="2025-07-28T19:31:00Z"/>
          <w:rFonts w:ascii="Times New Roman Bold" w:hAnsi="Times New Roman Bold"/>
          <w:vertAlign w:val="subscript"/>
        </w:rPr>
      </w:pPr>
      <w:ins w:id="553" w:author="USA" w:date="2025-07-28T15:31:00Z" w16du:dateUtc="2025-07-28T19:31:00Z">
        <w:r w:rsidRPr="001E2DEC">
          <w:rPr>
            <w:bCs/>
            <w:szCs w:val="24"/>
          </w:rPr>
          <w:t>9</w:t>
        </w:r>
        <w:r w:rsidRPr="001E2DEC">
          <w:rPr>
            <w:rFonts w:ascii="Times New Roman Bold" w:hAnsi="Times New Roman Bold"/>
            <w:bCs/>
            <w:szCs w:val="24"/>
            <w:vertAlign w:val="subscript"/>
          </w:rPr>
          <w:t>1</w:t>
        </w:r>
        <w:r w:rsidRPr="001E2DEC">
          <w:rPr>
            <w:bCs/>
            <w:szCs w:val="24"/>
          </w:rPr>
          <w:t>7</w:t>
        </w:r>
        <w:r w:rsidRPr="001E2DEC">
          <w:rPr>
            <w:rFonts w:ascii="Times New Roman Bold" w:hAnsi="Times New Roman Bold"/>
            <w:bCs/>
            <w:szCs w:val="24"/>
            <w:vertAlign w:val="subscript"/>
          </w:rPr>
          <w:t>2</w:t>
        </w:r>
        <w:r w:rsidRPr="001E2DEC">
          <w:rPr>
            <w:bCs/>
            <w:szCs w:val="24"/>
          </w:rPr>
          <w:t>T</w:t>
        </w:r>
        <w:r w:rsidRPr="001E2DEC">
          <w:rPr>
            <w:rFonts w:ascii="Times New Roman Bold" w:hAnsi="Times New Roman Bold"/>
            <w:bCs/>
            <w:szCs w:val="24"/>
            <w:vertAlign w:val="subscript"/>
          </w:rPr>
          <w:t>3</w:t>
        </w:r>
        <w:r w:rsidRPr="001E2DEC">
          <w:t>X</w:t>
        </w:r>
        <w:r w:rsidRPr="001E2DEC">
          <w:rPr>
            <w:rFonts w:ascii="Times New Roman Bold" w:hAnsi="Times New Roman Bold"/>
            <w:vertAlign w:val="subscript"/>
          </w:rPr>
          <w:t>4</w:t>
        </w:r>
        <w:r w:rsidRPr="001E2DEC">
          <w:t>X</w:t>
        </w:r>
        <w:r w:rsidRPr="001E2DEC">
          <w:rPr>
            <w:rFonts w:ascii="Times New Roman Bold" w:hAnsi="Times New Roman Bold"/>
            <w:vertAlign w:val="subscript"/>
          </w:rPr>
          <w:t>5</w:t>
        </w:r>
        <w:r w:rsidRPr="001E2DEC">
          <w:t>M</w:t>
        </w:r>
        <w:r w:rsidRPr="001E2DEC">
          <w:rPr>
            <w:vertAlign w:val="subscript"/>
          </w:rPr>
          <w:t>6</w:t>
        </w:r>
        <w:r w:rsidRPr="001E2DEC">
          <w:t>P</w:t>
        </w:r>
        <w:r w:rsidRPr="001E2DEC">
          <w:rPr>
            <w:vertAlign w:val="subscript"/>
          </w:rPr>
          <w:t>7</w:t>
        </w:r>
        <w:r w:rsidRPr="001E2DEC">
          <w:t>P</w:t>
        </w:r>
        <w:r w:rsidRPr="001E2DEC">
          <w:rPr>
            <w:vertAlign w:val="subscript"/>
          </w:rPr>
          <w:t>8</w:t>
        </w:r>
        <w:r w:rsidRPr="001E2DEC">
          <w:t>Y</w:t>
        </w:r>
        <w:r w:rsidRPr="001E2DEC">
          <w:rPr>
            <w:rFonts w:ascii="Times New Roman Bold" w:hAnsi="Times New Roman Bold"/>
            <w:vertAlign w:val="subscript"/>
          </w:rPr>
          <w:t>9</w:t>
        </w:r>
        <w:r w:rsidRPr="001E2DEC">
          <w:t>Y</w:t>
        </w:r>
        <w:r w:rsidRPr="001E2DEC">
          <w:rPr>
            <w:rFonts w:ascii="Times New Roman Bold" w:hAnsi="Times New Roman Bold"/>
            <w:vertAlign w:val="subscript"/>
          </w:rPr>
          <w:t>10</w:t>
        </w:r>
        <w:r w:rsidRPr="001E2DEC">
          <w:t>Y</w:t>
        </w:r>
        <w:r w:rsidRPr="001E2DEC">
          <w:rPr>
            <w:rFonts w:ascii="Times New Roman Bold" w:hAnsi="Times New Roman Bold"/>
            <w:vertAlign w:val="subscript"/>
          </w:rPr>
          <w:t>11</w:t>
        </w:r>
        <w:r w:rsidRPr="001E2DEC">
          <w:t>Y</w:t>
        </w:r>
        <w:r w:rsidRPr="001E2DEC">
          <w:rPr>
            <w:rFonts w:ascii="Times New Roman Bold" w:hAnsi="Times New Roman Bold"/>
            <w:vertAlign w:val="subscript"/>
          </w:rPr>
          <w:t>12</w:t>
        </w:r>
      </w:ins>
    </w:p>
    <w:p w14:paraId="6DDBB417" w14:textId="77777777" w:rsidR="00C504E1" w:rsidRPr="001E2DEC" w:rsidRDefault="00C504E1" w:rsidP="00C504E1">
      <w:pPr>
        <w:jc w:val="center"/>
        <w:rPr>
          <w:ins w:id="554" w:author="USA" w:date="2025-07-28T15:31:00Z" w16du:dateUtc="2025-07-28T19:31:00Z"/>
          <w:rFonts w:ascii="Times New Roman Bold" w:hAnsi="Times New Roman Bold"/>
        </w:rPr>
      </w:pPr>
    </w:p>
    <w:p w14:paraId="2098D8CF" w14:textId="6195FE9B" w:rsidR="00C504E1" w:rsidRPr="00B41E1D" w:rsidRDefault="00C504E1" w:rsidP="00C504E1">
      <w:pPr>
        <w:tabs>
          <w:tab w:val="clear" w:pos="1134"/>
          <w:tab w:val="clear" w:pos="1871"/>
          <w:tab w:val="clear" w:pos="2268"/>
        </w:tabs>
        <w:overflowPunct/>
        <w:autoSpaceDE/>
        <w:autoSpaceDN/>
        <w:adjustRightInd/>
        <w:spacing w:before="0"/>
        <w:rPr>
          <w:rFonts w:eastAsia="Batang"/>
          <w:b/>
          <w:sz w:val="28"/>
        </w:rPr>
      </w:pPr>
      <w:ins w:id="555" w:author="USA" w:date="2025-07-28T15:31:00Z" w16du:dateUtc="2025-07-28T19:31:00Z">
        <w:r w:rsidRPr="001E2DEC">
          <w:rPr>
            <w:lang w:eastAsia="ja-JP"/>
          </w:rPr>
          <w:t xml:space="preserve">where </w:t>
        </w:r>
        <w:r w:rsidRPr="001E2DEC">
          <w:rPr>
            <w:bCs/>
            <w:szCs w:val="24"/>
          </w:rPr>
          <w:t>T</w:t>
        </w:r>
        <w:r w:rsidRPr="001E2DEC">
          <w:rPr>
            <w:bCs/>
            <w:szCs w:val="24"/>
            <w:vertAlign w:val="subscript"/>
          </w:rPr>
          <w:t xml:space="preserve">3 </w:t>
        </w:r>
        <w:r w:rsidRPr="001E2DEC">
          <w:rPr>
            <w:bCs/>
            <w:szCs w:val="24"/>
          </w:rPr>
          <w:t>= device type 0, 2 or 4</w:t>
        </w:r>
        <w:r w:rsidRPr="001E2DEC">
          <w:rPr>
            <w:rFonts w:eastAsia="SimSun"/>
            <w:bCs/>
            <w:szCs w:val="24"/>
            <w:lang w:eastAsia="zh-CN"/>
          </w:rPr>
          <w:t>(0 indicates AIS-SART, 2 indicates MOB-AIS, 4 indicates EPIRB-AIS)</w:t>
        </w:r>
        <w:r w:rsidRPr="001E2DEC">
          <w:rPr>
            <w:bCs/>
            <w:szCs w:val="24"/>
          </w:rPr>
          <w:t>;</w:t>
        </w:r>
        <w:r w:rsidRPr="001E2DEC">
          <w:rPr>
            <w:lang w:eastAsia="ja-JP"/>
          </w:rPr>
          <w:t xml:space="preserve"> </w:t>
        </w:r>
        <w:r w:rsidRPr="001E2DEC">
          <w:rPr>
            <w:bCs/>
          </w:rPr>
          <w:t>X</w:t>
        </w:r>
        <w:r w:rsidRPr="001E2DEC">
          <w:rPr>
            <w:bCs/>
            <w:vertAlign w:val="subscript"/>
          </w:rPr>
          <w:t>4</w:t>
        </w:r>
        <w:r w:rsidRPr="001E2DEC">
          <w:rPr>
            <w:bCs/>
          </w:rPr>
          <w:t>X</w:t>
        </w:r>
        <w:r w:rsidRPr="001E2DEC">
          <w:rPr>
            <w:bCs/>
            <w:vertAlign w:val="subscript"/>
          </w:rPr>
          <w:t>5</w:t>
        </w:r>
        <w:r w:rsidRPr="001E2DEC">
          <w:rPr>
            <w:lang w:eastAsia="ja-JP"/>
          </w:rPr>
          <w:t xml:space="preserve"> = manufacturer ID 01 to 99; </w:t>
        </w:r>
        <w:r w:rsidRPr="001E2DEC">
          <w:t>M</w:t>
        </w:r>
        <w:r w:rsidRPr="001E2DEC">
          <w:rPr>
            <w:vertAlign w:val="subscript"/>
          </w:rPr>
          <w:t>6</w:t>
        </w:r>
        <w:r w:rsidRPr="001E2DEC">
          <w:t xml:space="preserve"> = supplementary manufacturer ID suffix alphanumeric character; P</w:t>
        </w:r>
        <w:r w:rsidRPr="001E2DEC">
          <w:rPr>
            <w:vertAlign w:val="subscript"/>
          </w:rPr>
          <w:t>7</w:t>
        </w:r>
        <w:r w:rsidRPr="001E2DEC">
          <w:t>P</w:t>
        </w:r>
        <w:r w:rsidRPr="001E2DEC">
          <w:rPr>
            <w:vertAlign w:val="subscript"/>
          </w:rPr>
          <w:t>8</w:t>
        </w:r>
        <w:r w:rsidRPr="001E2DEC">
          <w:t xml:space="preserve"> = supplementary sequenc</w:t>
        </w:r>
      </w:ins>
      <w:ins w:id="556" w:author="USA" w:date="2025-09-08T09:40:00Z" w16du:dateUtc="2025-09-08T13:40:00Z">
        <w:r w:rsidR="00DD037D">
          <w:t>e</w:t>
        </w:r>
      </w:ins>
      <w:ins w:id="557" w:author="USA" w:date="2025-07-28T15:31:00Z" w16du:dateUtc="2025-07-28T19:31:00Z">
        <w:r w:rsidRPr="001E2DEC">
          <w:t xml:space="preserve"> number prefix alphanumeric character;</w:t>
        </w:r>
        <w:r w:rsidRPr="001E2DEC">
          <w:rPr>
            <w:lang w:eastAsia="ja-JP"/>
          </w:rPr>
          <w:t xml:space="preserve"> </w:t>
        </w:r>
        <w:r w:rsidRPr="001E2DEC">
          <w:rPr>
            <w:bCs/>
          </w:rPr>
          <w:t>Y</w:t>
        </w:r>
        <w:r w:rsidRPr="001E2DEC">
          <w:rPr>
            <w:rFonts w:ascii="Times New Roman Bold" w:hAnsi="Times New Roman Bold"/>
            <w:bCs/>
            <w:vertAlign w:val="subscript"/>
          </w:rPr>
          <w:t>9</w:t>
        </w:r>
        <w:r w:rsidRPr="001E2DEC">
          <w:rPr>
            <w:bCs/>
          </w:rPr>
          <w:t>Y</w:t>
        </w:r>
        <w:r w:rsidRPr="001E2DEC">
          <w:rPr>
            <w:rFonts w:ascii="Times New Roman Bold" w:hAnsi="Times New Roman Bold"/>
            <w:bCs/>
            <w:vertAlign w:val="subscript"/>
          </w:rPr>
          <w:t>10</w:t>
        </w:r>
        <w:r w:rsidRPr="001E2DEC">
          <w:rPr>
            <w:bCs/>
          </w:rPr>
          <w:t>Y</w:t>
        </w:r>
        <w:r w:rsidRPr="001E2DEC">
          <w:rPr>
            <w:rFonts w:ascii="Times New Roman Bold" w:hAnsi="Times New Roman Bold"/>
            <w:bCs/>
            <w:vertAlign w:val="subscript"/>
          </w:rPr>
          <w:t>11</w:t>
        </w:r>
        <w:r w:rsidRPr="001E2DEC">
          <w:rPr>
            <w:bCs/>
          </w:rPr>
          <w:t>Y</w:t>
        </w:r>
        <w:r w:rsidRPr="001E2DEC">
          <w:rPr>
            <w:rFonts w:ascii="Times New Roman Bold" w:hAnsi="Times New Roman Bold"/>
            <w:bCs/>
            <w:vertAlign w:val="subscript"/>
          </w:rPr>
          <w:t>12</w:t>
        </w:r>
        <w:r w:rsidRPr="001E2DEC">
          <w:rPr>
            <w:lang w:eastAsia="ja-JP"/>
          </w:rPr>
          <w:t xml:space="preserve"> = the sequence number 0000 to 9999.</w:t>
        </w:r>
      </w:ins>
    </w:p>
    <w:p w14:paraId="13A6760B" w14:textId="6CC7F485" w:rsidR="005E7F2A" w:rsidRPr="00B41E1D" w:rsidRDefault="005E7F2A" w:rsidP="00B41E1D">
      <w:pPr>
        <w:tabs>
          <w:tab w:val="clear" w:pos="1134"/>
          <w:tab w:val="clear" w:pos="1871"/>
          <w:tab w:val="clear" w:pos="2268"/>
        </w:tabs>
        <w:overflowPunct/>
        <w:autoSpaceDE/>
        <w:autoSpaceDN/>
        <w:adjustRightInd/>
        <w:spacing w:before="0"/>
        <w:rPr>
          <w:rFonts w:eastAsia="Batang"/>
          <w:b/>
          <w:sz w:val="28"/>
        </w:rPr>
      </w:pPr>
    </w:p>
    <w:sectPr w:rsidR="005E7F2A" w:rsidRPr="00B41E1D">
      <w:head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7" w:author="USA" w:date="2025-09-02T09:34:00Z" w:initials="JS">
    <w:p w14:paraId="7E468B49" w14:textId="77777777" w:rsidR="00CE7F12" w:rsidRDefault="00926513" w:rsidP="00CE7F12">
      <w:pPr>
        <w:pStyle w:val="CommentText"/>
      </w:pPr>
      <w:r>
        <w:rPr>
          <w:rStyle w:val="CommentReference"/>
        </w:rPr>
        <w:annotationRef/>
      </w:r>
      <w:r w:rsidR="00CE7F12">
        <w:t>The Source ID field should be harmonized for all AIS messages.  Use this as the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E468B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D0EEFB" w16cex:dateUtc="2025-09-02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E468B49" w16cid:durableId="29D0EE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D4C9D" w14:textId="77777777" w:rsidR="001F680F" w:rsidRDefault="001F680F" w:rsidP="00F52D20">
      <w:pPr>
        <w:spacing w:before="0"/>
      </w:pPr>
      <w:r>
        <w:separator/>
      </w:r>
    </w:p>
  </w:endnote>
  <w:endnote w:type="continuationSeparator" w:id="0">
    <w:p w14:paraId="214AE5AE" w14:textId="77777777" w:rsidR="001F680F" w:rsidRDefault="001F680F" w:rsidP="00F52D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2B45F" w14:textId="77777777" w:rsidR="001F680F" w:rsidRDefault="001F680F" w:rsidP="00F52D20">
      <w:pPr>
        <w:spacing w:before="0"/>
      </w:pPr>
      <w:r>
        <w:separator/>
      </w:r>
    </w:p>
  </w:footnote>
  <w:footnote w:type="continuationSeparator" w:id="0">
    <w:p w14:paraId="2B0FCF18" w14:textId="77777777" w:rsidR="001F680F" w:rsidRDefault="001F680F" w:rsidP="00F52D20">
      <w:pPr>
        <w:spacing w:before="0"/>
      </w:pPr>
      <w:r>
        <w:continuationSeparator/>
      </w:r>
    </w:p>
  </w:footnote>
  <w:footnote w:id="1">
    <w:p w14:paraId="3D6895F1" w14:textId="77777777" w:rsidR="00C14F2F" w:rsidRPr="00C14F2F" w:rsidRDefault="00C14F2F" w:rsidP="00C14F2F">
      <w:pPr>
        <w:pStyle w:val="FootnoteText"/>
      </w:pPr>
      <w:r w:rsidRPr="004145B7">
        <w:rPr>
          <w:rStyle w:val="FootnoteReference"/>
        </w:rPr>
        <w:footnoteRef/>
      </w:r>
      <w:r w:rsidRPr="00C14F2F">
        <w:tab/>
        <w:t>1 Nautical mile = 1 852 metres; 120 Nautical miles = 222 240 metres.</w:t>
      </w:r>
    </w:p>
  </w:footnote>
  <w:footnote w:id="2">
    <w:p w14:paraId="5C2BBFA0" w14:textId="77777777" w:rsidR="008E0072" w:rsidRPr="008E0072" w:rsidRDefault="008E0072" w:rsidP="008E0072">
      <w:pPr>
        <w:pStyle w:val="FootnoteText"/>
      </w:pPr>
      <w:r w:rsidRPr="004145B7">
        <w:rPr>
          <w:rStyle w:val="FootnoteReference"/>
        </w:rPr>
        <w:footnoteRef/>
      </w:r>
      <w:r w:rsidRPr="008E0072">
        <w:tab/>
        <w:t>1 Nautical mile = 1 852 metres.</w:t>
      </w:r>
    </w:p>
    <w:p w14:paraId="15634341" w14:textId="77777777" w:rsidR="008E0072" w:rsidRPr="008E0072" w:rsidRDefault="008E0072" w:rsidP="008E0072">
      <w:pPr>
        <w:pStyle w:val="FootnoteText"/>
      </w:pPr>
      <w:r w:rsidRPr="008E0072">
        <w:tab/>
        <w:t>1 knot = 1 852 m/hr.</w:t>
      </w:r>
    </w:p>
  </w:footnote>
  <w:footnote w:id="3">
    <w:p w14:paraId="03F9E13F" w14:textId="77777777" w:rsidR="0095370B" w:rsidRDefault="009537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301256"/>
      <w:docPartObj>
        <w:docPartGallery w:val="Page Numbers (Top of Page)"/>
        <w:docPartUnique/>
      </w:docPartObj>
    </w:sdtPr>
    <w:sdtEndPr>
      <w:rPr>
        <w:noProof/>
      </w:rPr>
    </w:sdtEndPr>
    <w:sdtContent>
      <w:p w14:paraId="51842EAC" w14:textId="745249E4" w:rsidR="00B956EB" w:rsidRDefault="00B956EB">
        <w:pPr>
          <w:pStyle w:val="Header"/>
        </w:pPr>
        <w:r>
          <w:fldChar w:fldCharType="begin"/>
        </w:r>
        <w:r>
          <w:instrText xml:space="preserve"> PAGE   \* MERGEFORMAT </w:instrText>
        </w:r>
        <w:r>
          <w:fldChar w:fldCharType="separate"/>
        </w:r>
        <w:r>
          <w:rPr>
            <w:noProof/>
          </w:rPr>
          <w:t>2</w:t>
        </w:r>
        <w:r>
          <w:rPr>
            <w:noProof/>
          </w:rPr>
          <w:fldChar w:fldCharType="end"/>
        </w:r>
      </w:p>
    </w:sdtContent>
  </w:sdt>
  <w:p w14:paraId="1E724729" w14:textId="77777777" w:rsidR="00B956EB" w:rsidRDefault="00B95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A500B9"/>
    <w:multiLevelType w:val="multilevel"/>
    <w:tmpl w:val="8702F2B2"/>
    <w:lvl w:ilvl="0">
      <w:start w:val="4"/>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43D41A7"/>
    <w:multiLevelType w:val="multilevel"/>
    <w:tmpl w:val="72BE78BA"/>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C747B2F"/>
    <w:multiLevelType w:val="hybridMultilevel"/>
    <w:tmpl w:val="8D4629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66054196">
    <w:abstractNumId w:val="0"/>
  </w:num>
  <w:num w:numId="2" w16cid:durableId="2015180500">
    <w:abstractNumId w:val="1"/>
  </w:num>
  <w:num w:numId="3" w16cid:durableId="1523014526">
    <w:abstractNumId w:val="3"/>
  </w:num>
  <w:num w:numId="4" w16cid:durableId="1657995527">
    <w:abstractNumId w:val="2"/>
  </w:num>
  <w:num w:numId="5" w16cid:durableId="123628655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7126"/>
    <w:rsid w:val="00013511"/>
    <w:rsid w:val="00024235"/>
    <w:rsid w:val="00027A62"/>
    <w:rsid w:val="000304DF"/>
    <w:rsid w:val="00031CE2"/>
    <w:rsid w:val="00032B18"/>
    <w:rsid w:val="00033850"/>
    <w:rsid w:val="000347C9"/>
    <w:rsid w:val="0003660E"/>
    <w:rsid w:val="000419B0"/>
    <w:rsid w:val="00042A7A"/>
    <w:rsid w:val="0004445D"/>
    <w:rsid w:val="00047E75"/>
    <w:rsid w:val="00051A5F"/>
    <w:rsid w:val="0005728C"/>
    <w:rsid w:val="00061656"/>
    <w:rsid w:val="00070773"/>
    <w:rsid w:val="00072EDB"/>
    <w:rsid w:val="0008249C"/>
    <w:rsid w:val="00094013"/>
    <w:rsid w:val="00094965"/>
    <w:rsid w:val="00095724"/>
    <w:rsid w:val="0009573D"/>
    <w:rsid w:val="00097E33"/>
    <w:rsid w:val="000A58A5"/>
    <w:rsid w:val="000B1F81"/>
    <w:rsid w:val="000B4052"/>
    <w:rsid w:val="000B6B8D"/>
    <w:rsid w:val="000D08A3"/>
    <w:rsid w:val="000D50D4"/>
    <w:rsid w:val="000D649C"/>
    <w:rsid w:val="000E2482"/>
    <w:rsid w:val="000E26F2"/>
    <w:rsid w:val="000E2C30"/>
    <w:rsid w:val="000E67D8"/>
    <w:rsid w:val="000F5D64"/>
    <w:rsid w:val="000F707E"/>
    <w:rsid w:val="00102E3E"/>
    <w:rsid w:val="00113ED0"/>
    <w:rsid w:val="00115C37"/>
    <w:rsid w:val="0013291D"/>
    <w:rsid w:val="00132DCE"/>
    <w:rsid w:val="00137654"/>
    <w:rsid w:val="001410B6"/>
    <w:rsid w:val="00142231"/>
    <w:rsid w:val="00142306"/>
    <w:rsid w:val="0014351C"/>
    <w:rsid w:val="0015173F"/>
    <w:rsid w:val="00153431"/>
    <w:rsid w:val="001561AA"/>
    <w:rsid w:val="001564CC"/>
    <w:rsid w:val="001605E4"/>
    <w:rsid w:val="00161EF9"/>
    <w:rsid w:val="00166DD2"/>
    <w:rsid w:val="00171967"/>
    <w:rsid w:val="00172FC6"/>
    <w:rsid w:val="00180CF9"/>
    <w:rsid w:val="001841D9"/>
    <w:rsid w:val="001B0284"/>
    <w:rsid w:val="001B342E"/>
    <w:rsid w:val="001B53C6"/>
    <w:rsid w:val="001B72DA"/>
    <w:rsid w:val="001C0C71"/>
    <w:rsid w:val="001D0CB9"/>
    <w:rsid w:val="001E081E"/>
    <w:rsid w:val="001E15AE"/>
    <w:rsid w:val="001E2DEC"/>
    <w:rsid w:val="001F3A0C"/>
    <w:rsid w:val="001F680F"/>
    <w:rsid w:val="00204D55"/>
    <w:rsid w:val="0021561D"/>
    <w:rsid w:val="00216AF0"/>
    <w:rsid w:val="00216CF3"/>
    <w:rsid w:val="002227F1"/>
    <w:rsid w:val="002235E7"/>
    <w:rsid w:val="0022574A"/>
    <w:rsid w:val="00227BC0"/>
    <w:rsid w:val="002332F7"/>
    <w:rsid w:val="0025050E"/>
    <w:rsid w:val="00256DDE"/>
    <w:rsid w:val="00260A96"/>
    <w:rsid w:val="00260F23"/>
    <w:rsid w:val="00272625"/>
    <w:rsid w:val="00272965"/>
    <w:rsid w:val="002826FD"/>
    <w:rsid w:val="0028649D"/>
    <w:rsid w:val="00286FA0"/>
    <w:rsid w:val="002A5CDA"/>
    <w:rsid w:val="002B21E5"/>
    <w:rsid w:val="002C6CA8"/>
    <w:rsid w:val="002E3E13"/>
    <w:rsid w:val="002F2D69"/>
    <w:rsid w:val="002F4B10"/>
    <w:rsid w:val="002F5F11"/>
    <w:rsid w:val="003225E4"/>
    <w:rsid w:val="00333FD1"/>
    <w:rsid w:val="00346C57"/>
    <w:rsid w:val="003473B8"/>
    <w:rsid w:val="00353E01"/>
    <w:rsid w:val="0035696B"/>
    <w:rsid w:val="003579C3"/>
    <w:rsid w:val="00370602"/>
    <w:rsid w:val="00383CE1"/>
    <w:rsid w:val="003914A0"/>
    <w:rsid w:val="003A28EF"/>
    <w:rsid w:val="003B397A"/>
    <w:rsid w:val="003B47C9"/>
    <w:rsid w:val="003C0538"/>
    <w:rsid w:val="003C1907"/>
    <w:rsid w:val="003E0F39"/>
    <w:rsid w:val="004015E1"/>
    <w:rsid w:val="00404C20"/>
    <w:rsid w:val="00412A80"/>
    <w:rsid w:val="0041555F"/>
    <w:rsid w:val="00417101"/>
    <w:rsid w:val="00421A1E"/>
    <w:rsid w:val="00421EBE"/>
    <w:rsid w:val="00430F6B"/>
    <w:rsid w:val="00434B65"/>
    <w:rsid w:val="00441933"/>
    <w:rsid w:val="004435E5"/>
    <w:rsid w:val="00445C95"/>
    <w:rsid w:val="0045069F"/>
    <w:rsid w:val="00453717"/>
    <w:rsid w:val="00482647"/>
    <w:rsid w:val="00485B5E"/>
    <w:rsid w:val="004A637B"/>
    <w:rsid w:val="004B7313"/>
    <w:rsid w:val="004C7449"/>
    <w:rsid w:val="004D3B7E"/>
    <w:rsid w:val="004D5C68"/>
    <w:rsid w:val="004E002D"/>
    <w:rsid w:val="004E6EDC"/>
    <w:rsid w:val="004F107F"/>
    <w:rsid w:val="004F1CAF"/>
    <w:rsid w:val="004F711B"/>
    <w:rsid w:val="00501514"/>
    <w:rsid w:val="00510E01"/>
    <w:rsid w:val="0051579C"/>
    <w:rsid w:val="0051620E"/>
    <w:rsid w:val="005256DE"/>
    <w:rsid w:val="0055106B"/>
    <w:rsid w:val="0055457C"/>
    <w:rsid w:val="00555FD1"/>
    <w:rsid w:val="005575E7"/>
    <w:rsid w:val="00571B27"/>
    <w:rsid w:val="0059126E"/>
    <w:rsid w:val="00593512"/>
    <w:rsid w:val="0059679C"/>
    <w:rsid w:val="005A3019"/>
    <w:rsid w:val="005D38AC"/>
    <w:rsid w:val="005D7DB7"/>
    <w:rsid w:val="005E26F3"/>
    <w:rsid w:val="005E7F2A"/>
    <w:rsid w:val="005F08A1"/>
    <w:rsid w:val="005F0E9B"/>
    <w:rsid w:val="005F1F12"/>
    <w:rsid w:val="005F7D00"/>
    <w:rsid w:val="0060734F"/>
    <w:rsid w:val="00617535"/>
    <w:rsid w:val="00630F01"/>
    <w:rsid w:val="00631472"/>
    <w:rsid w:val="00631676"/>
    <w:rsid w:val="0063189D"/>
    <w:rsid w:val="00637EBF"/>
    <w:rsid w:val="00641660"/>
    <w:rsid w:val="00642F65"/>
    <w:rsid w:val="0065129C"/>
    <w:rsid w:val="00654AEC"/>
    <w:rsid w:val="006550E0"/>
    <w:rsid w:val="006675A0"/>
    <w:rsid w:val="006763B4"/>
    <w:rsid w:val="00677CE4"/>
    <w:rsid w:val="00684CC7"/>
    <w:rsid w:val="00691741"/>
    <w:rsid w:val="006960F7"/>
    <w:rsid w:val="006A7276"/>
    <w:rsid w:val="006C0121"/>
    <w:rsid w:val="006C29CD"/>
    <w:rsid w:val="006D5220"/>
    <w:rsid w:val="006E0A79"/>
    <w:rsid w:val="006E0E5A"/>
    <w:rsid w:val="006E5FCB"/>
    <w:rsid w:val="006F1783"/>
    <w:rsid w:val="006F4AAE"/>
    <w:rsid w:val="00701E1B"/>
    <w:rsid w:val="00701F40"/>
    <w:rsid w:val="00711794"/>
    <w:rsid w:val="00716540"/>
    <w:rsid w:val="00721EB1"/>
    <w:rsid w:val="00726A31"/>
    <w:rsid w:val="00734D77"/>
    <w:rsid w:val="007357D4"/>
    <w:rsid w:val="00737F96"/>
    <w:rsid w:val="0074130A"/>
    <w:rsid w:val="007417CD"/>
    <w:rsid w:val="00743EA2"/>
    <w:rsid w:val="007448B1"/>
    <w:rsid w:val="00747854"/>
    <w:rsid w:val="00750389"/>
    <w:rsid w:val="007536E0"/>
    <w:rsid w:val="0075554F"/>
    <w:rsid w:val="00757614"/>
    <w:rsid w:val="007605AF"/>
    <w:rsid w:val="00761239"/>
    <w:rsid w:val="0076250D"/>
    <w:rsid w:val="00771C09"/>
    <w:rsid w:val="00774AC4"/>
    <w:rsid w:val="00792E0A"/>
    <w:rsid w:val="00792F50"/>
    <w:rsid w:val="007955AD"/>
    <w:rsid w:val="007A168F"/>
    <w:rsid w:val="007A3531"/>
    <w:rsid w:val="007B0FAE"/>
    <w:rsid w:val="007B1559"/>
    <w:rsid w:val="007B282A"/>
    <w:rsid w:val="007B675C"/>
    <w:rsid w:val="007D22C5"/>
    <w:rsid w:val="007E577C"/>
    <w:rsid w:val="007E5CE2"/>
    <w:rsid w:val="007E69AD"/>
    <w:rsid w:val="007F7962"/>
    <w:rsid w:val="008004E5"/>
    <w:rsid w:val="00810710"/>
    <w:rsid w:val="00824833"/>
    <w:rsid w:val="00836ABF"/>
    <w:rsid w:val="00843BF7"/>
    <w:rsid w:val="00845335"/>
    <w:rsid w:val="00846994"/>
    <w:rsid w:val="008512ED"/>
    <w:rsid w:val="00852E68"/>
    <w:rsid w:val="00861999"/>
    <w:rsid w:val="00862FBF"/>
    <w:rsid w:val="0086527E"/>
    <w:rsid w:val="0086735D"/>
    <w:rsid w:val="00867673"/>
    <w:rsid w:val="00867909"/>
    <w:rsid w:val="008978D9"/>
    <w:rsid w:val="00897AED"/>
    <w:rsid w:val="008A2E97"/>
    <w:rsid w:val="008A5D84"/>
    <w:rsid w:val="008B2E2B"/>
    <w:rsid w:val="008B53E5"/>
    <w:rsid w:val="008C3BD6"/>
    <w:rsid w:val="008C73A9"/>
    <w:rsid w:val="008E0072"/>
    <w:rsid w:val="008F4213"/>
    <w:rsid w:val="00902B41"/>
    <w:rsid w:val="00906486"/>
    <w:rsid w:val="00924CF2"/>
    <w:rsid w:val="00924DF3"/>
    <w:rsid w:val="00926513"/>
    <w:rsid w:val="00926F9C"/>
    <w:rsid w:val="00933DD6"/>
    <w:rsid w:val="00937A8C"/>
    <w:rsid w:val="00946B65"/>
    <w:rsid w:val="0095370B"/>
    <w:rsid w:val="00961007"/>
    <w:rsid w:val="00961906"/>
    <w:rsid w:val="0096318F"/>
    <w:rsid w:val="00972A9F"/>
    <w:rsid w:val="0097531B"/>
    <w:rsid w:val="00977B5A"/>
    <w:rsid w:val="00982338"/>
    <w:rsid w:val="009876FE"/>
    <w:rsid w:val="009878AF"/>
    <w:rsid w:val="009900AB"/>
    <w:rsid w:val="00990270"/>
    <w:rsid w:val="009928BD"/>
    <w:rsid w:val="00996812"/>
    <w:rsid w:val="009A1089"/>
    <w:rsid w:val="009B0A0E"/>
    <w:rsid w:val="009B30B5"/>
    <w:rsid w:val="009B3CFA"/>
    <w:rsid w:val="009B409A"/>
    <w:rsid w:val="009B75D4"/>
    <w:rsid w:val="009C0ED5"/>
    <w:rsid w:val="009D5CDE"/>
    <w:rsid w:val="009F079E"/>
    <w:rsid w:val="009F6D16"/>
    <w:rsid w:val="00A01BCE"/>
    <w:rsid w:val="00A01DCB"/>
    <w:rsid w:val="00A130D4"/>
    <w:rsid w:val="00A23542"/>
    <w:rsid w:val="00A25B83"/>
    <w:rsid w:val="00A352F7"/>
    <w:rsid w:val="00A35F43"/>
    <w:rsid w:val="00A3763E"/>
    <w:rsid w:val="00A405D6"/>
    <w:rsid w:val="00A53427"/>
    <w:rsid w:val="00A70C5E"/>
    <w:rsid w:val="00A713F8"/>
    <w:rsid w:val="00A728AF"/>
    <w:rsid w:val="00A7384C"/>
    <w:rsid w:val="00A824C8"/>
    <w:rsid w:val="00A97CEA"/>
    <w:rsid w:val="00AA13C4"/>
    <w:rsid w:val="00AA231C"/>
    <w:rsid w:val="00AA244B"/>
    <w:rsid w:val="00AA653F"/>
    <w:rsid w:val="00AB5B43"/>
    <w:rsid w:val="00AC6C95"/>
    <w:rsid w:val="00AD4E90"/>
    <w:rsid w:val="00AD4F22"/>
    <w:rsid w:val="00AE351C"/>
    <w:rsid w:val="00AF5495"/>
    <w:rsid w:val="00B10D1F"/>
    <w:rsid w:val="00B138F1"/>
    <w:rsid w:val="00B139F4"/>
    <w:rsid w:val="00B153F3"/>
    <w:rsid w:val="00B161E5"/>
    <w:rsid w:val="00B16EC6"/>
    <w:rsid w:val="00B335A8"/>
    <w:rsid w:val="00B34F02"/>
    <w:rsid w:val="00B41E1D"/>
    <w:rsid w:val="00B5099C"/>
    <w:rsid w:val="00B630EE"/>
    <w:rsid w:val="00B82633"/>
    <w:rsid w:val="00B8519B"/>
    <w:rsid w:val="00B874B3"/>
    <w:rsid w:val="00B94E33"/>
    <w:rsid w:val="00B956EB"/>
    <w:rsid w:val="00BA24A4"/>
    <w:rsid w:val="00BA56A2"/>
    <w:rsid w:val="00BB3801"/>
    <w:rsid w:val="00BB3F74"/>
    <w:rsid w:val="00BB7180"/>
    <w:rsid w:val="00BC3CF7"/>
    <w:rsid w:val="00BD116F"/>
    <w:rsid w:val="00BD57F7"/>
    <w:rsid w:val="00BE53AE"/>
    <w:rsid w:val="00BF63B8"/>
    <w:rsid w:val="00BF77B9"/>
    <w:rsid w:val="00BF7953"/>
    <w:rsid w:val="00C01390"/>
    <w:rsid w:val="00C015E8"/>
    <w:rsid w:val="00C04553"/>
    <w:rsid w:val="00C07408"/>
    <w:rsid w:val="00C07C0B"/>
    <w:rsid w:val="00C1120A"/>
    <w:rsid w:val="00C14F2F"/>
    <w:rsid w:val="00C15645"/>
    <w:rsid w:val="00C16C1D"/>
    <w:rsid w:val="00C20845"/>
    <w:rsid w:val="00C20D4C"/>
    <w:rsid w:val="00C2754A"/>
    <w:rsid w:val="00C36367"/>
    <w:rsid w:val="00C504E1"/>
    <w:rsid w:val="00C5637C"/>
    <w:rsid w:val="00C60047"/>
    <w:rsid w:val="00C64B5C"/>
    <w:rsid w:val="00C6551F"/>
    <w:rsid w:val="00C658E7"/>
    <w:rsid w:val="00C65A2D"/>
    <w:rsid w:val="00C70261"/>
    <w:rsid w:val="00C93C86"/>
    <w:rsid w:val="00C96449"/>
    <w:rsid w:val="00CA5535"/>
    <w:rsid w:val="00CA7A92"/>
    <w:rsid w:val="00CB43E1"/>
    <w:rsid w:val="00CC59C7"/>
    <w:rsid w:val="00CD4507"/>
    <w:rsid w:val="00CD586F"/>
    <w:rsid w:val="00CD73B2"/>
    <w:rsid w:val="00CE0E43"/>
    <w:rsid w:val="00CE28D8"/>
    <w:rsid w:val="00CE40DB"/>
    <w:rsid w:val="00CE7F12"/>
    <w:rsid w:val="00CF0A92"/>
    <w:rsid w:val="00D01530"/>
    <w:rsid w:val="00D100EE"/>
    <w:rsid w:val="00D17168"/>
    <w:rsid w:val="00D264F4"/>
    <w:rsid w:val="00D320F1"/>
    <w:rsid w:val="00D327D9"/>
    <w:rsid w:val="00D425A9"/>
    <w:rsid w:val="00D506F2"/>
    <w:rsid w:val="00D55518"/>
    <w:rsid w:val="00D628F8"/>
    <w:rsid w:val="00D66727"/>
    <w:rsid w:val="00D67808"/>
    <w:rsid w:val="00D7477A"/>
    <w:rsid w:val="00D80ACD"/>
    <w:rsid w:val="00DB11BF"/>
    <w:rsid w:val="00DB39E8"/>
    <w:rsid w:val="00DB50D5"/>
    <w:rsid w:val="00DC1A74"/>
    <w:rsid w:val="00DC7EFA"/>
    <w:rsid w:val="00DD037D"/>
    <w:rsid w:val="00DD26EF"/>
    <w:rsid w:val="00DD71A8"/>
    <w:rsid w:val="00DE455A"/>
    <w:rsid w:val="00DE5E91"/>
    <w:rsid w:val="00DF2407"/>
    <w:rsid w:val="00DF3140"/>
    <w:rsid w:val="00DF3308"/>
    <w:rsid w:val="00DF3489"/>
    <w:rsid w:val="00DF5FA0"/>
    <w:rsid w:val="00E0796E"/>
    <w:rsid w:val="00E15306"/>
    <w:rsid w:val="00E17FD7"/>
    <w:rsid w:val="00E201ED"/>
    <w:rsid w:val="00E23067"/>
    <w:rsid w:val="00E33A8B"/>
    <w:rsid w:val="00E35BAF"/>
    <w:rsid w:val="00E36805"/>
    <w:rsid w:val="00E377AF"/>
    <w:rsid w:val="00E41C9F"/>
    <w:rsid w:val="00E56ABF"/>
    <w:rsid w:val="00E71235"/>
    <w:rsid w:val="00E72B82"/>
    <w:rsid w:val="00E748CF"/>
    <w:rsid w:val="00E76E1F"/>
    <w:rsid w:val="00E86B3B"/>
    <w:rsid w:val="00E963D0"/>
    <w:rsid w:val="00E96CBC"/>
    <w:rsid w:val="00EA24C9"/>
    <w:rsid w:val="00EA3615"/>
    <w:rsid w:val="00EB565A"/>
    <w:rsid w:val="00EC3224"/>
    <w:rsid w:val="00EC340D"/>
    <w:rsid w:val="00EC4F6E"/>
    <w:rsid w:val="00EE4D7E"/>
    <w:rsid w:val="00EF1E4A"/>
    <w:rsid w:val="00EF5823"/>
    <w:rsid w:val="00F173D7"/>
    <w:rsid w:val="00F265D9"/>
    <w:rsid w:val="00F305C9"/>
    <w:rsid w:val="00F31BE8"/>
    <w:rsid w:val="00F337EE"/>
    <w:rsid w:val="00F40962"/>
    <w:rsid w:val="00F435BA"/>
    <w:rsid w:val="00F44332"/>
    <w:rsid w:val="00F4539D"/>
    <w:rsid w:val="00F52D20"/>
    <w:rsid w:val="00F54D57"/>
    <w:rsid w:val="00F56002"/>
    <w:rsid w:val="00F5727E"/>
    <w:rsid w:val="00F624AD"/>
    <w:rsid w:val="00F653AD"/>
    <w:rsid w:val="00F7071B"/>
    <w:rsid w:val="00F722E0"/>
    <w:rsid w:val="00F907F4"/>
    <w:rsid w:val="00F926EF"/>
    <w:rsid w:val="00FA5010"/>
    <w:rsid w:val="00FA5FBC"/>
    <w:rsid w:val="00FC56CD"/>
    <w:rsid w:val="00FD1899"/>
    <w:rsid w:val="00FD23D7"/>
    <w:rsid w:val="00FE18B2"/>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445C9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45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10E01"/>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9928B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styleId="Revision">
    <w:name w:val="Revision"/>
    <w:hidden/>
    <w:uiPriority w:val="99"/>
    <w:semiHidden/>
    <w:rsid w:val="004F711B"/>
    <w:pPr>
      <w:spacing w:after="0" w:line="240" w:lineRule="auto"/>
    </w:pPr>
    <w:rPr>
      <w:rFonts w:ascii="Times New Roman" w:eastAsia="Times New Roman" w:hAnsi="Times New Roman" w:cs="Times New Roman"/>
      <w:sz w:val="24"/>
      <w:szCs w:val="20"/>
      <w:lang w:val="en-GB"/>
    </w:rPr>
  </w:style>
  <w:style w:type="paragraph" w:customStyle="1" w:styleId="Source">
    <w:name w:val="Source"/>
    <w:basedOn w:val="Normal"/>
    <w:next w:val="Normal"/>
    <w:link w:val="SourceChar"/>
    <w:qFormat/>
    <w:rsid w:val="00445C95"/>
    <w:pPr>
      <w:spacing w:before="840"/>
      <w:jc w:val="center"/>
      <w:textAlignment w:val="baseline"/>
    </w:pPr>
    <w:rPr>
      <w:b/>
      <w:sz w:val="28"/>
    </w:rPr>
  </w:style>
  <w:style w:type="character" w:customStyle="1" w:styleId="SourceChar">
    <w:name w:val="Source Char"/>
    <w:basedOn w:val="DefaultParagraphFont"/>
    <w:link w:val="Source"/>
    <w:locked/>
    <w:rsid w:val="00445C95"/>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445C95"/>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paragraph" w:customStyle="1" w:styleId="Title1">
    <w:name w:val="Title 1"/>
    <w:basedOn w:val="Source"/>
    <w:next w:val="Normal"/>
    <w:link w:val="Title1Char"/>
    <w:rsid w:val="00445C95"/>
    <w:pPr>
      <w:tabs>
        <w:tab w:val="left" w:pos="567"/>
        <w:tab w:val="left" w:pos="1701"/>
        <w:tab w:val="left" w:pos="2835"/>
      </w:tabs>
      <w:spacing w:before="240"/>
    </w:pPr>
    <w:rPr>
      <w:b w:val="0"/>
      <w:caps/>
    </w:rPr>
  </w:style>
  <w:style w:type="paragraph" w:customStyle="1" w:styleId="Title4">
    <w:name w:val="Title 4"/>
    <w:basedOn w:val="Normal"/>
    <w:next w:val="Heading1"/>
    <w:qFormat/>
    <w:rsid w:val="00445C95"/>
    <w:pPr>
      <w:overflowPunct/>
      <w:autoSpaceDE/>
      <w:autoSpaceDN/>
      <w:adjustRightInd/>
      <w:spacing w:before="240"/>
      <w:jc w:val="center"/>
    </w:pPr>
    <w:rPr>
      <w:b/>
      <w:sz w:val="28"/>
    </w:rPr>
  </w:style>
  <w:style w:type="paragraph" w:customStyle="1" w:styleId="DocData">
    <w:name w:val="DocData"/>
    <w:basedOn w:val="Normal"/>
    <w:rsid w:val="00445C95"/>
    <w:pPr>
      <w:framePr w:hSpace="180" w:wrap="around" w:hAnchor="margin" w:y="-687"/>
      <w:shd w:val="solid" w:color="FFFFFF" w:fill="FFFFFF"/>
      <w:spacing w:before="0" w:line="240" w:lineRule="atLeast"/>
      <w:textAlignment w:val="baseline"/>
    </w:pPr>
    <w:rPr>
      <w:rFonts w:ascii="Verdana" w:hAnsi="Verdana"/>
      <w:b/>
      <w:sz w:val="20"/>
      <w:lang w:eastAsia="zh-CN"/>
    </w:rPr>
  </w:style>
  <w:style w:type="character" w:styleId="Hyperlink">
    <w:name w:val="Hyperlink"/>
    <w:uiPriority w:val="99"/>
    <w:qFormat/>
    <w:rsid w:val="00445C95"/>
    <w:rPr>
      <w:color w:val="0000FF"/>
      <w:u w:val="single"/>
    </w:rPr>
  </w:style>
  <w:style w:type="character" w:customStyle="1" w:styleId="Title1Char">
    <w:name w:val="Title 1 Char"/>
    <w:link w:val="Title1"/>
    <w:qFormat/>
    <w:locked/>
    <w:rsid w:val="00445C95"/>
    <w:rPr>
      <w:rFonts w:ascii="Times New Roman" w:eastAsia="Times New Roman" w:hAnsi="Times New Roman" w:cs="Times New Roman"/>
      <w:caps/>
      <w:sz w:val="28"/>
      <w:szCs w:val="20"/>
      <w:lang w:val="en-GB"/>
    </w:rPr>
  </w:style>
  <w:style w:type="character" w:customStyle="1" w:styleId="Heading1Char">
    <w:name w:val="Heading 1 Char"/>
    <w:basedOn w:val="DefaultParagraphFont"/>
    <w:link w:val="Heading1"/>
    <w:uiPriority w:val="9"/>
    <w:rsid w:val="00445C95"/>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445C95"/>
    <w:rPr>
      <w:rFonts w:asciiTheme="majorHAnsi" w:eastAsiaTheme="majorEastAsia" w:hAnsiTheme="majorHAnsi" w:cstheme="majorBidi"/>
      <w:color w:val="2F5496" w:themeColor="accent1" w:themeShade="BF"/>
      <w:sz w:val="26"/>
      <w:szCs w:val="26"/>
      <w:lang w:val="en-GB"/>
    </w:rPr>
  </w:style>
  <w:style w:type="paragraph" w:customStyle="1" w:styleId="PARAGRAPH">
    <w:name w:val="PARAGRAPH"/>
    <w:aliases w:val="paragraph,p,P,para,p2,Paragaph,Paragraph 2,paragraph2,Para,at,pa,P Char,PARAGRAPH Char Char Char Char Char Char Char Char,P Char1,P Char Char Char Char Char Char,PARAGRAPH Char Char Char Char Char Char Char Char Char Char Char,P Char Char Char"/>
    <w:link w:val="PARAGRAPHChar"/>
    <w:qFormat/>
    <w:rsid w:val="00F52D20"/>
    <w:pPr>
      <w:snapToGrid w:val="0"/>
      <w:spacing w:before="100" w:after="100" w:line="240" w:lineRule="auto"/>
      <w:jc w:val="both"/>
    </w:pPr>
    <w:rPr>
      <w:rFonts w:ascii="Arial" w:eastAsia="Times New Roman" w:hAnsi="Arial" w:cs="Arial"/>
      <w:spacing w:val="8"/>
      <w:sz w:val="20"/>
      <w:szCs w:val="20"/>
      <w:lang w:val="en-GB" w:eastAsia="zh-CN"/>
    </w:rPr>
  </w:style>
  <w:style w:type="character" w:customStyle="1" w:styleId="Reference">
    <w:name w:val="Reference"/>
    <w:rsid w:val="00F52D20"/>
    <w:rPr>
      <w:rFonts w:ascii="Arial" w:hAnsi="Arial"/>
      <w:noProof/>
      <w:sz w:val="20"/>
      <w:szCs w:val="20"/>
    </w:rPr>
  </w:style>
  <w:style w:type="character" w:customStyle="1" w:styleId="PARAGRAPHChar">
    <w:name w:val="PARAGRAPH Char"/>
    <w:aliases w:val="paragraph Char,p Char,para Char,p2 Char,Paragaph Char,Paragraph 2 Char,paragraph2 Char,Para Char,at Char,pa Char"/>
    <w:link w:val="PARAGRAPH"/>
    <w:rsid w:val="00F52D20"/>
    <w:rPr>
      <w:rFonts w:ascii="Arial" w:eastAsia="Times New Roman" w:hAnsi="Arial" w:cs="Arial"/>
      <w:spacing w:val="8"/>
      <w:sz w:val="20"/>
      <w:szCs w:val="20"/>
      <w:lang w:val="en-GB" w:eastAsia="zh-CN"/>
    </w:rPr>
  </w:style>
  <w:style w:type="character" w:styleId="FootnoteReference">
    <w:name w:val="footnote reference"/>
    <w:basedOn w:val="DefaultParagraphFont"/>
    <w:uiPriority w:val="99"/>
    <w:semiHidden/>
    <w:unhideWhenUsed/>
    <w:rsid w:val="00F52D20"/>
    <w:rPr>
      <w:vertAlign w:val="superscript"/>
    </w:rPr>
  </w:style>
  <w:style w:type="paragraph" w:styleId="Header">
    <w:name w:val="header"/>
    <w:basedOn w:val="Normal"/>
    <w:link w:val="HeaderChar"/>
    <w:uiPriority w:val="99"/>
    <w:unhideWhenUsed/>
    <w:rsid w:val="00B956EB"/>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956EB"/>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956EB"/>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956EB"/>
    <w:rPr>
      <w:rFonts w:ascii="Times New Roman" w:eastAsia="Times New Roman" w:hAnsi="Times New Roman" w:cs="Times New Roman"/>
      <w:sz w:val="24"/>
      <w:szCs w:val="20"/>
      <w:lang w:val="en-GB"/>
    </w:rPr>
  </w:style>
  <w:style w:type="paragraph" w:styleId="FootnoteText">
    <w:name w:val="footnote text"/>
    <w:basedOn w:val="Normal"/>
    <w:link w:val="FootnoteTextChar"/>
    <w:uiPriority w:val="99"/>
    <w:semiHidden/>
    <w:unhideWhenUsed/>
    <w:rsid w:val="00404C20"/>
    <w:pPr>
      <w:spacing w:before="0"/>
    </w:pPr>
    <w:rPr>
      <w:sz w:val="20"/>
    </w:rPr>
  </w:style>
  <w:style w:type="character" w:customStyle="1" w:styleId="FootnoteTextChar">
    <w:name w:val="Footnote Text Char"/>
    <w:basedOn w:val="DefaultParagraphFont"/>
    <w:link w:val="FootnoteText"/>
    <w:uiPriority w:val="99"/>
    <w:semiHidden/>
    <w:rsid w:val="00404C20"/>
    <w:rPr>
      <w:rFonts w:ascii="Times New Roman" w:eastAsia="Times New Roman" w:hAnsi="Times New Roman" w:cs="Times New Roman"/>
      <w:sz w:val="20"/>
      <w:szCs w:val="20"/>
      <w:lang w:val="en-GB"/>
    </w:rPr>
  </w:style>
  <w:style w:type="paragraph" w:customStyle="1" w:styleId="Chaptitle">
    <w:name w:val="Chap_title"/>
    <w:basedOn w:val="Normal"/>
    <w:next w:val="Normal"/>
    <w:link w:val="ChaptitleChar"/>
    <w:uiPriority w:val="99"/>
    <w:rsid w:val="00EE4D7E"/>
    <w:pPr>
      <w:keepNext/>
      <w:keepLines/>
      <w:spacing w:before="240"/>
      <w:jc w:val="center"/>
      <w:textAlignment w:val="baseline"/>
    </w:pPr>
    <w:rPr>
      <w:rFonts w:eastAsia="Batang"/>
      <w:b/>
      <w:sz w:val="28"/>
    </w:rPr>
  </w:style>
  <w:style w:type="character" w:customStyle="1" w:styleId="ChaptitleChar">
    <w:name w:val="Chap_title Char"/>
    <w:basedOn w:val="DefaultParagraphFont"/>
    <w:link w:val="Chaptitle"/>
    <w:uiPriority w:val="99"/>
    <w:locked/>
    <w:rsid w:val="00EE4D7E"/>
    <w:rPr>
      <w:rFonts w:ascii="Times New Roman" w:eastAsia="Batang" w:hAnsi="Times New Roman" w:cs="Times New Roman"/>
      <w:b/>
      <w:sz w:val="28"/>
      <w:szCs w:val="20"/>
      <w:lang w:val="en-GB"/>
    </w:rPr>
  </w:style>
  <w:style w:type="paragraph" w:customStyle="1" w:styleId="Tablefin">
    <w:name w:val="Table_fin"/>
    <w:basedOn w:val="Normal"/>
    <w:qFormat/>
    <w:rsid w:val="00B41E1D"/>
    <w:pPr>
      <w:tabs>
        <w:tab w:val="clear" w:pos="1134"/>
        <w:tab w:val="clear" w:pos="1871"/>
        <w:tab w:val="clear" w:pos="2268"/>
      </w:tabs>
      <w:spacing w:before="0"/>
      <w:textAlignment w:val="baseline"/>
    </w:pPr>
    <w:rPr>
      <w:rFonts w:eastAsia="Batang"/>
      <w:sz w:val="20"/>
      <w:lang w:eastAsia="zh-CN"/>
    </w:rPr>
  </w:style>
  <w:style w:type="paragraph" w:customStyle="1" w:styleId="Tabletext">
    <w:name w:val="Table_text"/>
    <w:basedOn w:val="Normal"/>
    <w:link w:val="TabletextChar"/>
    <w:uiPriority w:val="99"/>
    <w:qFormat/>
    <w:rsid w:val="008E0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rFonts w:eastAsia="Batang"/>
      <w:sz w:val="20"/>
    </w:rPr>
  </w:style>
  <w:style w:type="character" w:customStyle="1" w:styleId="TabletextChar">
    <w:name w:val="Table_text Char"/>
    <w:link w:val="Tabletext"/>
    <w:uiPriority w:val="99"/>
    <w:qFormat/>
    <w:locked/>
    <w:rsid w:val="008E0072"/>
    <w:rPr>
      <w:rFonts w:ascii="Times New Roman" w:eastAsia="Batang" w:hAnsi="Times New Roman" w:cs="Times New Roman"/>
      <w:sz w:val="20"/>
      <w:szCs w:val="20"/>
      <w:lang w:val="en-GB"/>
    </w:rPr>
  </w:style>
  <w:style w:type="character" w:styleId="CommentReference">
    <w:name w:val="annotation reference"/>
    <w:basedOn w:val="DefaultParagraphFont"/>
    <w:unhideWhenUsed/>
    <w:qFormat/>
    <w:rsid w:val="00555FD1"/>
    <w:rPr>
      <w:sz w:val="18"/>
      <w:szCs w:val="18"/>
      <w:lang w:val="en-GB"/>
    </w:rPr>
  </w:style>
  <w:style w:type="paragraph" w:styleId="CommentText">
    <w:name w:val="annotation text"/>
    <w:basedOn w:val="Normal"/>
    <w:link w:val="CommentTextChar"/>
    <w:uiPriority w:val="99"/>
    <w:unhideWhenUsed/>
    <w:rsid w:val="00926513"/>
    <w:rPr>
      <w:sz w:val="20"/>
    </w:rPr>
  </w:style>
  <w:style w:type="character" w:customStyle="1" w:styleId="CommentTextChar">
    <w:name w:val="Comment Text Char"/>
    <w:basedOn w:val="DefaultParagraphFont"/>
    <w:link w:val="CommentText"/>
    <w:uiPriority w:val="99"/>
    <w:rsid w:val="0092651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26513"/>
    <w:rPr>
      <w:b/>
      <w:bCs/>
    </w:rPr>
  </w:style>
  <w:style w:type="character" w:customStyle="1" w:styleId="CommentSubjectChar">
    <w:name w:val="Comment Subject Char"/>
    <w:basedOn w:val="CommentTextChar"/>
    <w:link w:val="CommentSubject"/>
    <w:uiPriority w:val="99"/>
    <w:semiHidden/>
    <w:rsid w:val="00926513"/>
    <w:rPr>
      <w:rFonts w:ascii="Times New Roman" w:eastAsia="Times New Roman" w:hAnsi="Times New Roman" w:cs="Times New Roman"/>
      <w:b/>
      <w:bCs/>
      <w:sz w:val="20"/>
      <w:szCs w:val="20"/>
      <w:lang w:val="en-GB"/>
    </w:rPr>
  </w:style>
  <w:style w:type="character" w:customStyle="1" w:styleId="Heading3Char">
    <w:name w:val="Heading 3 Char"/>
    <w:basedOn w:val="DefaultParagraphFont"/>
    <w:link w:val="Heading3"/>
    <w:uiPriority w:val="9"/>
    <w:semiHidden/>
    <w:rsid w:val="00510E01"/>
    <w:rPr>
      <w:rFonts w:asciiTheme="majorHAnsi" w:eastAsiaTheme="majorEastAsia" w:hAnsiTheme="majorHAnsi" w:cstheme="majorBidi"/>
      <w:color w:val="1F3763" w:themeColor="accent1" w:themeShade="7F"/>
      <w:sz w:val="24"/>
      <w:szCs w:val="24"/>
      <w:lang w:val="en-GB"/>
    </w:rPr>
  </w:style>
  <w:style w:type="paragraph" w:customStyle="1" w:styleId="EditorsNote">
    <w:name w:val="EditorsNote"/>
    <w:basedOn w:val="Normal"/>
    <w:qFormat/>
    <w:rsid w:val="00510E01"/>
    <w:pPr>
      <w:spacing w:before="240" w:after="240"/>
      <w:textAlignment w:val="baseline"/>
    </w:pPr>
    <w:rPr>
      <w:rFonts w:eastAsia="Batang"/>
      <w:i/>
      <w:iCs/>
    </w:rPr>
  </w:style>
  <w:style w:type="character" w:customStyle="1" w:styleId="Heading4Char">
    <w:name w:val="Heading 4 Char"/>
    <w:basedOn w:val="DefaultParagraphFont"/>
    <w:link w:val="Heading4"/>
    <w:uiPriority w:val="9"/>
    <w:semiHidden/>
    <w:rsid w:val="009928BD"/>
    <w:rPr>
      <w:rFonts w:asciiTheme="majorHAnsi" w:eastAsiaTheme="majorEastAsia" w:hAnsiTheme="majorHAnsi" w:cstheme="majorBidi"/>
      <w:i/>
      <w:iCs/>
      <w:color w:val="2F5496" w:themeColor="accent1" w:themeShade="BF"/>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8/08/relationships/commentsExtensible" Target="commentsExtensible.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microsoft.com/office/2016/09/relationships/commentsIds" Target="commentsIds.xml"/><Relationship Id="rId17" Type="http://schemas.openxmlformats.org/officeDocument/2006/relationships/oleObject" Target="embeddings/Microsoft_Visio_2003-2010_Drawing1.vsd"/><Relationship Id="rId2" Type="http://schemas.openxmlformats.org/officeDocument/2006/relationships/styles" Target="styles.xml"/><Relationship Id="rId16" Type="http://schemas.openxmlformats.org/officeDocument/2006/relationships/image" Target="media/image4.emf"/><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oleObject" Target="embeddings/Microsoft_Visio_2003-2010_Drawing.vsd"/><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tu.int/rec/R-REC-M.1371-5-201402-I/en"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69ba0d5-02cb-4d2f-94fd-9212cc24b78c}" enabled="0" method="" siteId="{369ba0d5-02cb-4d2f-94fd-9212cc24b78c}" removed="1"/>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8079</Words>
  <Characters>46055</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Eric Lee</cp:lastModifiedBy>
  <cp:revision>2</cp:revision>
  <cp:lastPrinted>2025-08-28T17:32:00Z</cp:lastPrinted>
  <dcterms:created xsi:type="dcterms:W3CDTF">2025-09-22T21:35:00Z</dcterms:created>
  <dcterms:modified xsi:type="dcterms:W3CDTF">2025-09-22T21:35:00Z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